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50D0FF" w14:textId="77777777" w:rsidR="00346335" w:rsidRPr="00D3319F" w:rsidRDefault="00346335" w:rsidP="00346335">
      <w:pPr>
        <w:pBdr>
          <w:bottom w:val="single" w:sz="24" w:space="1" w:color="FF0000"/>
        </w:pBdr>
        <w:jc w:val="center"/>
        <w:rPr>
          <w:rFonts w:ascii="Cambria" w:hAnsi="Cambria"/>
          <w:b/>
          <w:sz w:val="44"/>
          <w:szCs w:val="44"/>
        </w:rPr>
      </w:pPr>
      <w:r w:rsidRPr="00D3319F">
        <w:rPr>
          <w:rFonts w:ascii="Cambria" w:hAnsi="Cambria"/>
          <w:b/>
          <w:sz w:val="44"/>
          <w:szCs w:val="44"/>
        </w:rPr>
        <w:t>Kupní smlouva</w:t>
      </w:r>
    </w:p>
    <w:p w14:paraId="496EA592" w14:textId="77777777" w:rsidR="00346335" w:rsidRPr="00D3319F" w:rsidRDefault="00346335" w:rsidP="00346335">
      <w:pPr>
        <w:jc w:val="center"/>
        <w:rPr>
          <w:rFonts w:ascii="Cambria" w:hAnsi="Cambria"/>
          <w:sz w:val="24"/>
          <w:szCs w:val="24"/>
        </w:rPr>
      </w:pPr>
      <w:r w:rsidRPr="00D3319F">
        <w:rPr>
          <w:rFonts w:ascii="Cambria" w:hAnsi="Cambria"/>
          <w:sz w:val="24"/>
          <w:szCs w:val="24"/>
        </w:rPr>
        <w:t xml:space="preserve">(dále jenom „Smlouva“) uzavřená podle ustanovení § </w:t>
      </w:r>
      <w:r w:rsidR="00DB33EC">
        <w:rPr>
          <w:rFonts w:ascii="Cambria" w:hAnsi="Cambria"/>
          <w:sz w:val="24"/>
          <w:szCs w:val="24"/>
        </w:rPr>
        <w:t>2085</w:t>
      </w:r>
      <w:r w:rsidRPr="00D3319F">
        <w:rPr>
          <w:rFonts w:ascii="Cambria" w:hAnsi="Cambria"/>
          <w:sz w:val="24"/>
          <w:szCs w:val="24"/>
        </w:rPr>
        <w:t xml:space="preserve"> a násl. zákona číslo </w:t>
      </w:r>
      <w:r w:rsidR="00DB33EC">
        <w:rPr>
          <w:rFonts w:ascii="Cambria" w:hAnsi="Cambria"/>
          <w:sz w:val="24"/>
          <w:szCs w:val="24"/>
        </w:rPr>
        <w:t xml:space="preserve">89/2012 </w:t>
      </w:r>
      <w:r w:rsidRPr="00D3319F">
        <w:rPr>
          <w:rFonts w:ascii="Cambria" w:hAnsi="Cambria"/>
          <w:sz w:val="24"/>
          <w:szCs w:val="24"/>
        </w:rPr>
        <w:t xml:space="preserve"> Sb., Ob</w:t>
      </w:r>
      <w:r w:rsidR="00DB33EC">
        <w:rPr>
          <w:rFonts w:ascii="Cambria" w:hAnsi="Cambria"/>
          <w:sz w:val="24"/>
          <w:szCs w:val="24"/>
        </w:rPr>
        <w:t>čanský</w:t>
      </w:r>
      <w:r w:rsidRPr="00D3319F">
        <w:rPr>
          <w:rFonts w:ascii="Cambria" w:hAnsi="Cambria"/>
          <w:sz w:val="24"/>
          <w:szCs w:val="24"/>
        </w:rPr>
        <w:t xml:space="preserve"> zákoník, ve znění pozdějších předpisů (dále jenom „O</w:t>
      </w:r>
      <w:r w:rsidR="00DB33EC">
        <w:rPr>
          <w:rFonts w:ascii="Cambria" w:hAnsi="Cambria"/>
          <w:sz w:val="24"/>
          <w:szCs w:val="24"/>
        </w:rPr>
        <w:t>bčanský</w:t>
      </w:r>
      <w:r w:rsidRPr="00D3319F">
        <w:rPr>
          <w:rFonts w:ascii="Cambria" w:hAnsi="Cambria"/>
          <w:sz w:val="24"/>
          <w:szCs w:val="24"/>
        </w:rPr>
        <w:t xml:space="preserve"> zákoník“).</w:t>
      </w:r>
    </w:p>
    <w:p w14:paraId="34D2B133" w14:textId="77777777" w:rsidR="00346335" w:rsidRPr="00D3319F" w:rsidRDefault="00346335" w:rsidP="00346335">
      <w:pPr>
        <w:jc w:val="center"/>
        <w:rPr>
          <w:rFonts w:ascii="Cambria" w:hAnsi="Cambria"/>
          <w:sz w:val="24"/>
          <w:szCs w:val="24"/>
        </w:rPr>
      </w:pPr>
    </w:p>
    <w:p w14:paraId="11E4BF3B" w14:textId="77777777" w:rsidR="00346335" w:rsidRPr="00D3319F" w:rsidRDefault="00346335" w:rsidP="00346335">
      <w:pPr>
        <w:numPr>
          <w:ilvl w:val="0"/>
          <w:numId w:val="20"/>
        </w:numPr>
        <w:pBdr>
          <w:bottom w:val="single" w:sz="8" w:space="1" w:color="FF0000"/>
        </w:pBdr>
        <w:ind w:left="0"/>
        <w:jc w:val="center"/>
        <w:outlineLvl w:val="0"/>
        <w:rPr>
          <w:rFonts w:ascii="Cambria" w:hAnsi="Cambria"/>
          <w:b/>
          <w:sz w:val="28"/>
          <w:szCs w:val="28"/>
        </w:rPr>
      </w:pPr>
      <w:r w:rsidRPr="00D3319F">
        <w:rPr>
          <w:rFonts w:ascii="Cambria" w:hAnsi="Cambria"/>
          <w:b/>
          <w:sz w:val="28"/>
          <w:szCs w:val="28"/>
        </w:rPr>
        <w:t>Smluvní strany</w:t>
      </w:r>
    </w:p>
    <w:p w14:paraId="0F88FBC6" w14:textId="77777777" w:rsidR="009B7605" w:rsidRDefault="009B7605" w:rsidP="00346335">
      <w:pPr>
        <w:pStyle w:val="Bezmezer"/>
        <w:tabs>
          <w:tab w:val="left" w:pos="3402"/>
        </w:tabs>
        <w:rPr>
          <w:b/>
          <w:i/>
          <w:sz w:val="28"/>
          <w:szCs w:val="28"/>
          <w:lang w:val="sk-SK"/>
        </w:rPr>
      </w:pPr>
      <w:r w:rsidRPr="009B7605">
        <w:rPr>
          <w:b/>
          <w:i/>
          <w:sz w:val="28"/>
          <w:szCs w:val="28"/>
          <w:lang w:val="sk-SK"/>
        </w:rPr>
        <w:t xml:space="preserve">Odborné </w:t>
      </w:r>
      <w:proofErr w:type="spellStart"/>
      <w:r w:rsidRPr="009B7605">
        <w:rPr>
          <w:b/>
          <w:i/>
          <w:sz w:val="28"/>
          <w:szCs w:val="28"/>
          <w:lang w:val="sk-SK"/>
        </w:rPr>
        <w:t>učiliště</w:t>
      </w:r>
      <w:proofErr w:type="spellEnd"/>
      <w:r w:rsidRPr="009B7605">
        <w:rPr>
          <w:b/>
          <w:i/>
          <w:sz w:val="28"/>
          <w:szCs w:val="28"/>
          <w:lang w:val="sk-SK"/>
        </w:rPr>
        <w:t xml:space="preserve"> a Praktická škola, Brno, Lomená 44</w:t>
      </w:r>
    </w:p>
    <w:p w14:paraId="152F9D65" w14:textId="77777777" w:rsidR="00346335" w:rsidRPr="00B1401E" w:rsidRDefault="00346335" w:rsidP="00346335">
      <w:pPr>
        <w:pStyle w:val="Bezmezer"/>
        <w:tabs>
          <w:tab w:val="left" w:pos="3402"/>
        </w:tabs>
      </w:pPr>
      <w:r w:rsidRPr="00B1401E">
        <w:t>Sídlo:</w:t>
      </w:r>
      <w:r w:rsidRPr="00B1401E">
        <w:tab/>
      </w:r>
      <w:r w:rsidR="009B7605" w:rsidRPr="009B7605">
        <w:rPr>
          <w:lang w:val="sk-SK"/>
        </w:rPr>
        <w:t>Lomená 530/44, 61700 Brno - Komárov</w:t>
      </w:r>
    </w:p>
    <w:p w14:paraId="5EB5E396" w14:textId="77777777" w:rsidR="009B7605" w:rsidRPr="009B7605" w:rsidRDefault="00346335" w:rsidP="009B7605">
      <w:pPr>
        <w:pStyle w:val="Bezmezer"/>
        <w:tabs>
          <w:tab w:val="left" w:pos="3402"/>
        </w:tabs>
      </w:pPr>
      <w:r w:rsidRPr="00B1401E">
        <w:t>Jednající:</w:t>
      </w:r>
      <w:r w:rsidRPr="00B1401E">
        <w:tab/>
      </w:r>
      <w:r w:rsidR="009B7605" w:rsidRPr="009B7605">
        <w:t>Ing. Hochman Ladislav, ředitel školy</w:t>
      </w:r>
    </w:p>
    <w:p w14:paraId="02E8DEAB" w14:textId="77777777" w:rsidR="00BC1A46" w:rsidRDefault="00346335" w:rsidP="00346335">
      <w:pPr>
        <w:pStyle w:val="Bezmezer"/>
        <w:tabs>
          <w:tab w:val="left" w:pos="3402"/>
        </w:tabs>
      </w:pPr>
      <w:r w:rsidRPr="00B1401E">
        <w:t>e-mail:</w:t>
      </w:r>
      <w:r w:rsidRPr="00B1401E">
        <w:tab/>
      </w:r>
      <w:hyperlink r:id="rId9" w:history="1">
        <w:r w:rsidR="00BC1A46" w:rsidRPr="00060546">
          <w:rPr>
            <w:rStyle w:val="Hypertextovodkaz"/>
          </w:rPr>
          <w:t>sekretariat@oupslomena.cz</w:t>
        </w:r>
      </w:hyperlink>
    </w:p>
    <w:p w14:paraId="3AB2EC2F" w14:textId="77777777" w:rsidR="00346335" w:rsidRPr="006E00D6" w:rsidRDefault="00BC1A46" w:rsidP="00346335">
      <w:pPr>
        <w:pStyle w:val="Bezmezer"/>
        <w:tabs>
          <w:tab w:val="left" w:pos="3402"/>
        </w:tabs>
      </w:pPr>
      <w:r>
        <w:t>Telefon:</w:t>
      </w:r>
      <w:r w:rsidR="00346335" w:rsidRPr="00B1401E">
        <w:tab/>
      </w:r>
      <w:r w:rsidR="009B7605" w:rsidRPr="00E332AF">
        <w:t>+420</w:t>
      </w:r>
      <w:r w:rsidR="009B7605">
        <w:t> 545 128 711</w:t>
      </w:r>
    </w:p>
    <w:p w14:paraId="7D1BAB67" w14:textId="77777777" w:rsidR="00346335" w:rsidRDefault="00346335" w:rsidP="00346335">
      <w:pPr>
        <w:pStyle w:val="Bezmezer"/>
        <w:tabs>
          <w:tab w:val="left" w:pos="3402"/>
        </w:tabs>
        <w:rPr>
          <w:lang w:val="sk-SK"/>
        </w:rPr>
      </w:pPr>
      <w:r w:rsidRPr="0075286B">
        <w:t>IČ:</w:t>
      </w:r>
      <w:r w:rsidRPr="0075286B">
        <w:tab/>
      </w:r>
      <w:r w:rsidR="009B7605" w:rsidRPr="009B7605">
        <w:rPr>
          <w:lang w:val="sk-SK"/>
        </w:rPr>
        <w:t>00567213</w:t>
      </w:r>
    </w:p>
    <w:p w14:paraId="298B8794" w14:textId="77777777" w:rsidR="009B7605" w:rsidRPr="0075286B" w:rsidRDefault="009B7605" w:rsidP="00346335">
      <w:pPr>
        <w:pStyle w:val="Bezmezer"/>
        <w:tabs>
          <w:tab w:val="left" w:pos="3402"/>
        </w:tabs>
      </w:pPr>
      <w:r>
        <w:rPr>
          <w:lang w:val="sk-SK"/>
        </w:rPr>
        <w:t>DIČ:</w:t>
      </w:r>
      <w:r>
        <w:rPr>
          <w:lang w:val="sk-SK"/>
        </w:rPr>
        <w:tab/>
        <w:t>CZ</w:t>
      </w:r>
      <w:r w:rsidRPr="00DD5389">
        <w:t>00567213</w:t>
      </w:r>
    </w:p>
    <w:p w14:paraId="68DD07AA" w14:textId="77777777" w:rsidR="00C80263" w:rsidRPr="0087250C" w:rsidRDefault="00C80263" w:rsidP="00C80263">
      <w:pPr>
        <w:tabs>
          <w:tab w:val="left" w:pos="3402"/>
        </w:tabs>
        <w:spacing w:after="120"/>
        <w:jc w:val="both"/>
      </w:pPr>
      <w:r w:rsidRPr="00094735">
        <w:rPr>
          <w:rFonts w:ascii="Cambria" w:hAnsi="Cambria"/>
          <w:sz w:val="24"/>
          <w:szCs w:val="24"/>
        </w:rPr>
        <w:t>Bankovní spojení:</w:t>
      </w:r>
      <w:r w:rsidRPr="00094735">
        <w:tab/>
      </w:r>
      <w:r w:rsidR="00BC1A46" w:rsidRPr="0087250C">
        <w:rPr>
          <w:rFonts w:ascii="Cambria" w:hAnsi="Cambria"/>
          <w:sz w:val="24"/>
          <w:szCs w:val="24"/>
        </w:rPr>
        <w:t>115-5623770207/0100</w:t>
      </w:r>
    </w:p>
    <w:p w14:paraId="027BE8DE" w14:textId="60AC8D20" w:rsidR="00C80263" w:rsidRPr="00094735" w:rsidRDefault="00A65257" w:rsidP="00C80263">
      <w:pPr>
        <w:tabs>
          <w:tab w:val="left" w:pos="3402"/>
        </w:tabs>
        <w:spacing w:after="120"/>
        <w:jc w:val="both"/>
        <w:rPr>
          <w:rStyle w:val="clatext"/>
          <w:rFonts w:ascii="Cambria" w:hAnsi="Cambria" w:cs="Tahoma"/>
          <w:bCs/>
          <w:sz w:val="24"/>
          <w:szCs w:val="24"/>
        </w:rPr>
      </w:pPr>
      <w:r>
        <w:rPr>
          <w:rStyle w:val="clatext"/>
          <w:rFonts w:ascii="Cambria" w:hAnsi="Cambria" w:cs="Tahoma"/>
          <w:bCs/>
          <w:sz w:val="24"/>
          <w:szCs w:val="24"/>
        </w:rPr>
        <w:tab/>
      </w:r>
      <w:r>
        <w:rPr>
          <w:rStyle w:val="clatext"/>
          <w:rFonts w:ascii="Cambria" w:hAnsi="Cambria" w:cs="Tahoma"/>
          <w:bCs/>
          <w:sz w:val="24"/>
          <w:szCs w:val="24"/>
        </w:rPr>
        <w:tab/>
      </w:r>
      <w:r w:rsidR="00C80263" w:rsidRPr="00D13782">
        <w:rPr>
          <w:rStyle w:val="clatext"/>
          <w:rFonts w:ascii="Cambria" w:hAnsi="Cambria" w:cs="Tahoma"/>
          <w:bCs/>
          <w:sz w:val="24"/>
          <w:szCs w:val="24"/>
        </w:rPr>
        <w:t xml:space="preserve">(č. projektu </w:t>
      </w:r>
      <w:r w:rsidRPr="00A65257">
        <w:rPr>
          <w:rFonts w:ascii="Cambria" w:hAnsi="Cambria" w:cs="Tahoma"/>
          <w:bCs/>
          <w:sz w:val="24"/>
          <w:szCs w:val="24"/>
        </w:rPr>
        <w:t>CZ.02.3.68/0.0/0.0/16_034/0008358</w:t>
      </w:r>
      <w:r w:rsidR="00C80263" w:rsidRPr="00D13782">
        <w:rPr>
          <w:rStyle w:val="clatext"/>
          <w:rFonts w:ascii="Cambria" w:hAnsi="Cambria" w:cs="Tahoma"/>
          <w:bCs/>
          <w:sz w:val="24"/>
          <w:szCs w:val="24"/>
        </w:rPr>
        <w:t>)</w:t>
      </w:r>
    </w:p>
    <w:p w14:paraId="66A13389" w14:textId="77777777" w:rsidR="00C80263" w:rsidRPr="00094735" w:rsidRDefault="00C80263" w:rsidP="00C80263">
      <w:pPr>
        <w:tabs>
          <w:tab w:val="left" w:pos="3402"/>
        </w:tabs>
        <w:spacing w:after="120"/>
        <w:jc w:val="both"/>
        <w:rPr>
          <w:rStyle w:val="clatext"/>
          <w:rFonts w:ascii="Cambria" w:hAnsi="Cambria" w:cs="Tahoma"/>
          <w:bCs/>
          <w:sz w:val="24"/>
          <w:szCs w:val="24"/>
        </w:rPr>
      </w:pPr>
      <w:r w:rsidRPr="00094735">
        <w:rPr>
          <w:rStyle w:val="clatext"/>
          <w:rFonts w:ascii="Cambria" w:hAnsi="Cambria" w:cs="Tahoma"/>
          <w:bCs/>
          <w:sz w:val="24"/>
          <w:szCs w:val="24"/>
        </w:rPr>
        <w:tab/>
      </w:r>
      <w:r w:rsidR="00BC1A46">
        <w:rPr>
          <w:rStyle w:val="clatext"/>
          <w:rFonts w:ascii="Cambria" w:hAnsi="Cambria" w:cs="Tahoma"/>
          <w:bCs/>
          <w:sz w:val="24"/>
          <w:szCs w:val="24"/>
        </w:rPr>
        <w:t>179237621/0100</w:t>
      </w:r>
      <w:r>
        <w:rPr>
          <w:rFonts w:ascii="Cambria" w:hAnsi="Cambria" w:cs="Tahoma"/>
          <w:bCs/>
          <w:sz w:val="24"/>
          <w:szCs w:val="24"/>
        </w:rPr>
        <w:tab/>
      </w:r>
    </w:p>
    <w:p w14:paraId="5142F306" w14:textId="77777777" w:rsidR="00C80263" w:rsidRPr="0075286B" w:rsidRDefault="00C80263" w:rsidP="00C80263">
      <w:pPr>
        <w:tabs>
          <w:tab w:val="left" w:pos="3402"/>
        </w:tabs>
        <w:spacing w:after="120"/>
        <w:jc w:val="both"/>
        <w:rPr>
          <w:rFonts w:ascii="Cambria" w:hAnsi="Cambria" w:cs="Tahoma"/>
          <w:bCs/>
          <w:sz w:val="24"/>
          <w:szCs w:val="24"/>
        </w:rPr>
      </w:pPr>
      <w:r w:rsidRPr="00094735">
        <w:rPr>
          <w:rStyle w:val="clatext"/>
          <w:rFonts w:ascii="Cambria" w:hAnsi="Cambria" w:cs="Tahoma"/>
          <w:bCs/>
          <w:sz w:val="24"/>
          <w:szCs w:val="24"/>
        </w:rPr>
        <w:tab/>
      </w:r>
      <w:r w:rsidRPr="00094735">
        <w:rPr>
          <w:rStyle w:val="clatext"/>
          <w:rFonts w:ascii="Cambria" w:hAnsi="Cambria" w:cs="Tahoma"/>
          <w:bCs/>
          <w:sz w:val="24"/>
          <w:szCs w:val="24"/>
        </w:rPr>
        <w:tab/>
      </w:r>
      <w:r w:rsidRPr="00094735">
        <w:rPr>
          <w:rStyle w:val="clatext"/>
          <w:rFonts w:ascii="Cambria" w:hAnsi="Cambria" w:cs="Tahoma"/>
          <w:bCs/>
          <w:sz w:val="24"/>
          <w:szCs w:val="24"/>
        </w:rPr>
        <w:tab/>
        <w:t>(provozní úč</w:t>
      </w:r>
      <w:r>
        <w:rPr>
          <w:rStyle w:val="clatext"/>
          <w:rFonts w:ascii="Cambria" w:hAnsi="Cambria" w:cs="Tahoma"/>
          <w:bCs/>
          <w:sz w:val="24"/>
          <w:szCs w:val="24"/>
        </w:rPr>
        <w:t>ty</w:t>
      </w:r>
      <w:r w:rsidRPr="00094735">
        <w:rPr>
          <w:rStyle w:val="clatext"/>
          <w:rFonts w:ascii="Cambria" w:hAnsi="Cambria" w:cs="Tahoma"/>
          <w:bCs/>
          <w:sz w:val="24"/>
          <w:szCs w:val="24"/>
        </w:rPr>
        <w:t xml:space="preserve"> školy)</w:t>
      </w:r>
    </w:p>
    <w:p w14:paraId="10721F60" w14:textId="77777777" w:rsidR="00C80263" w:rsidRDefault="00C80263" w:rsidP="00C80263">
      <w:pPr>
        <w:jc w:val="both"/>
        <w:rPr>
          <w:rFonts w:ascii="Cambria" w:hAnsi="Cambria"/>
          <w:sz w:val="24"/>
          <w:szCs w:val="24"/>
        </w:rPr>
      </w:pPr>
      <w:r w:rsidRPr="00D3319F">
        <w:rPr>
          <w:rFonts w:ascii="Cambria" w:hAnsi="Cambria"/>
          <w:sz w:val="24"/>
          <w:szCs w:val="24"/>
        </w:rPr>
        <w:t xml:space="preserve"> (dále jen „Zadavatel“)</w:t>
      </w:r>
    </w:p>
    <w:p w14:paraId="052A5276" w14:textId="77777777" w:rsidR="00A52E12" w:rsidRPr="00D3319F" w:rsidRDefault="00A52E12" w:rsidP="00346335">
      <w:pPr>
        <w:jc w:val="both"/>
        <w:rPr>
          <w:rFonts w:ascii="Cambria" w:hAnsi="Cambria"/>
          <w:sz w:val="24"/>
          <w:szCs w:val="24"/>
        </w:rPr>
      </w:pPr>
    </w:p>
    <w:p w14:paraId="43AA2F44" w14:textId="77777777" w:rsidR="00346335" w:rsidRPr="00D3319F" w:rsidRDefault="003604E5" w:rsidP="003604E5">
      <w:pPr>
        <w:ind w:left="1277"/>
        <w:jc w:val="both"/>
        <w:outlineLvl w:val="1"/>
        <w:rPr>
          <w:rFonts w:ascii="Cambria" w:hAnsi="Cambria"/>
          <w:b/>
          <w:i/>
          <w:sz w:val="28"/>
          <w:szCs w:val="28"/>
        </w:rPr>
      </w:pPr>
      <w:r>
        <w:rPr>
          <w:rFonts w:ascii="Cambria" w:hAnsi="Cambria"/>
          <w:b/>
          <w:i/>
          <w:sz w:val="28"/>
          <w:szCs w:val="28"/>
        </w:rPr>
        <w:t>I.2.</w:t>
      </w:r>
      <w:r w:rsidR="00346335" w:rsidRPr="00D3319F">
        <w:rPr>
          <w:rFonts w:ascii="Cambria" w:hAnsi="Cambria"/>
          <w:b/>
          <w:i/>
          <w:sz w:val="28"/>
          <w:szCs w:val="28"/>
          <w:shd w:val="clear" w:color="auto" w:fill="FFFF00"/>
        </w:rPr>
        <w:tab/>
      </w:r>
      <w:r w:rsidR="00346335" w:rsidRPr="00D3319F">
        <w:rPr>
          <w:rFonts w:ascii="Cambria" w:hAnsi="Cambria"/>
          <w:b/>
          <w:i/>
          <w:sz w:val="28"/>
          <w:szCs w:val="28"/>
          <w:shd w:val="clear" w:color="auto" w:fill="FFFF00"/>
        </w:rPr>
        <w:tab/>
      </w:r>
      <w:r w:rsidR="00346335" w:rsidRPr="00D3319F">
        <w:rPr>
          <w:rFonts w:ascii="Cambria" w:hAnsi="Cambria"/>
          <w:b/>
          <w:i/>
          <w:sz w:val="28"/>
          <w:szCs w:val="28"/>
          <w:shd w:val="clear" w:color="auto" w:fill="FFFF00"/>
        </w:rPr>
        <w:tab/>
      </w:r>
      <w:r w:rsidR="00346335" w:rsidRPr="00D3319F">
        <w:rPr>
          <w:rFonts w:ascii="Cambria" w:hAnsi="Cambria"/>
          <w:b/>
          <w:i/>
          <w:sz w:val="28"/>
          <w:szCs w:val="28"/>
          <w:shd w:val="clear" w:color="auto" w:fill="FFFF00"/>
        </w:rPr>
        <w:tab/>
      </w:r>
      <w:r w:rsidR="00346335" w:rsidRPr="00D3319F">
        <w:rPr>
          <w:rFonts w:ascii="Cambria" w:hAnsi="Cambria"/>
          <w:b/>
          <w:i/>
          <w:sz w:val="28"/>
          <w:szCs w:val="28"/>
          <w:shd w:val="clear" w:color="auto" w:fill="FFFF00"/>
        </w:rPr>
        <w:tab/>
      </w:r>
    </w:p>
    <w:p w14:paraId="72E41898" w14:textId="77777777" w:rsidR="00346335" w:rsidRPr="00D3319F" w:rsidRDefault="00346335" w:rsidP="00346335">
      <w:pPr>
        <w:tabs>
          <w:tab w:val="left" w:pos="3402"/>
        </w:tabs>
        <w:jc w:val="both"/>
        <w:rPr>
          <w:rFonts w:ascii="Cambria" w:hAnsi="Cambria"/>
          <w:sz w:val="24"/>
          <w:szCs w:val="24"/>
        </w:rPr>
      </w:pPr>
      <w:r w:rsidRPr="00D3319F">
        <w:rPr>
          <w:rFonts w:ascii="Cambria" w:hAnsi="Cambria"/>
          <w:sz w:val="24"/>
          <w:szCs w:val="24"/>
        </w:rPr>
        <w:t>Sídlo:</w:t>
      </w:r>
      <w:r w:rsidRPr="00D3319F">
        <w:rPr>
          <w:rFonts w:ascii="Cambria" w:hAnsi="Cambria"/>
          <w:sz w:val="24"/>
          <w:szCs w:val="24"/>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p>
    <w:p w14:paraId="339077B4" w14:textId="77777777" w:rsidR="00346335" w:rsidRPr="00D3319F" w:rsidRDefault="00346335" w:rsidP="00346335">
      <w:pPr>
        <w:tabs>
          <w:tab w:val="left" w:pos="3402"/>
        </w:tabs>
        <w:jc w:val="both"/>
        <w:rPr>
          <w:rFonts w:ascii="Cambria" w:hAnsi="Cambria"/>
          <w:sz w:val="24"/>
          <w:szCs w:val="24"/>
        </w:rPr>
      </w:pPr>
      <w:r w:rsidRPr="00D3319F">
        <w:rPr>
          <w:rFonts w:ascii="Cambria" w:hAnsi="Cambria"/>
          <w:sz w:val="24"/>
          <w:szCs w:val="24"/>
        </w:rPr>
        <w:t>Jednající:</w:t>
      </w:r>
      <w:r w:rsidRPr="00D3319F">
        <w:rPr>
          <w:rFonts w:ascii="Cambria" w:hAnsi="Cambria"/>
          <w:sz w:val="24"/>
          <w:szCs w:val="24"/>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p>
    <w:p w14:paraId="484D113A" w14:textId="77777777" w:rsidR="00346335" w:rsidRPr="00D3319F" w:rsidRDefault="00346335" w:rsidP="00346335">
      <w:pPr>
        <w:tabs>
          <w:tab w:val="left" w:pos="3402"/>
          <w:tab w:val="left" w:pos="3540"/>
          <w:tab w:val="left" w:pos="4020"/>
        </w:tabs>
        <w:jc w:val="both"/>
        <w:rPr>
          <w:rFonts w:ascii="Cambria" w:hAnsi="Cambria"/>
          <w:sz w:val="24"/>
          <w:szCs w:val="24"/>
        </w:rPr>
      </w:pPr>
      <w:r w:rsidRPr="00D3319F">
        <w:rPr>
          <w:rFonts w:ascii="Cambria" w:hAnsi="Cambria"/>
          <w:sz w:val="24"/>
          <w:szCs w:val="24"/>
        </w:rPr>
        <w:t>e-mail:</w:t>
      </w:r>
      <w:r w:rsidRPr="00D3319F">
        <w:rPr>
          <w:rFonts w:ascii="Cambria" w:hAnsi="Cambria"/>
          <w:sz w:val="24"/>
          <w:szCs w:val="24"/>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p>
    <w:p w14:paraId="4F9AB9EF" w14:textId="77777777" w:rsidR="00346335" w:rsidRPr="00D3319F" w:rsidRDefault="00346335" w:rsidP="00346335">
      <w:pPr>
        <w:tabs>
          <w:tab w:val="left" w:pos="3402"/>
        </w:tabs>
        <w:jc w:val="both"/>
        <w:rPr>
          <w:rFonts w:ascii="Cambria" w:hAnsi="Cambria"/>
          <w:sz w:val="24"/>
          <w:szCs w:val="24"/>
        </w:rPr>
      </w:pPr>
      <w:r w:rsidRPr="00D3319F">
        <w:rPr>
          <w:rFonts w:ascii="Cambria" w:hAnsi="Cambria"/>
          <w:sz w:val="24"/>
          <w:szCs w:val="24"/>
        </w:rPr>
        <w:t>telefon:</w:t>
      </w:r>
      <w:r w:rsidRPr="00D3319F">
        <w:rPr>
          <w:rFonts w:ascii="Cambria" w:hAnsi="Cambria"/>
          <w:sz w:val="24"/>
          <w:szCs w:val="24"/>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p>
    <w:p w14:paraId="7DDBD3D2" w14:textId="77777777" w:rsidR="00346335" w:rsidRPr="00D3319F" w:rsidRDefault="00346335" w:rsidP="00346335">
      <w:pPr>
        <w:tabs>
          <w:tab w:val="left" w:pos="3402"/>
        </w:tabs>
        <w:jc w:val="both"/>
        <w:rPr>
          <w:rFonts w:ascii="Cambria" w:hAnsi="Cambria"/>
          <w:sz w:val="24"/>
          <w:szCs w:val="24"/>
        </w:rPr>
      </w:pPr>
      <w:r w:rsidRPr="00D3319F">
        <w:rPr>
          <w:rFonts w:ascii="Cambria" w:hAnsi="Cambria"/>
          <w:sz w:val="24"/>
          <w:szCs w:val="24"/>
        </w:rPr>
        <w:t>fax:</w:t>
      </w:r>
      <w:r w:rsidRPr="00D3319F">
        <w:rPr>
          <w:rFonts w:ascii="Cambria" w:hAnsi="Cambria"/>
          <w:sz w:val="24"/>
          <w:szCs w:val="24"/>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p>
    <w:p w14:paraId="755A22DC" w14:textId="77777777" w:rsidR="00346335" w:rsidRPr="00D3319F" w:rsidRDefault="00346335" w:rsidP="00346335">
      <w:pPr>
        <w:tabs>
          <w:tab w:val="left" w:pos="3402"/>
        </w:tabs>
        <w:jc w:val="both"/>
        <w:rPr>
          <w:rFonts w:ascii="Cambria" w:hAnsi="Cambria"/>
          <w:sz w:val="24"/>
          <w:szCs w:val="24"/>
        </w:rPr>
      </w:pPr>
      <w:r w:rsidRPr="00D3319F">
        <w:rPr>
          <w:rFonts w:ascii="Cambria" w:hAnsi="Cambria"/>
          <w:sz w:val="24"/>
          <w:szCs w:val="24"/>
        </w:rPr>
        <w:lastRenderedPageBreak/>
        <w:t>IČ:</w:t>
      </w:r>
      <w:r w:rsidRPr="00D3319F">
        <w:rPr>
          <w:rFonts w:ascii="Cambria" w:hAnsi="Cambria"/>
          <w:sz w:val="24"/>
          <w:szCs w:val="24"/>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p>
    <w:p w14:paraId="1DF850A1" w14:textId="77777777" w:rsidR="00346335" w:rsidRPr="00D3319F" w:rsidRDefault="00346335" w:rsidP="00346335">
      <w:pPr>
        <w:tabs>
          <w:tab w:val="left" w:pos="3402"/>
        </w:tabs>
        <w:jc w:val="both"/>
        <w:rPr>
          <w:rFonts w:ascii="Cambria" w:hAnsi="Cambria"/>
          <w:sz w:val="24"/>
          <w:szCs w:val="24"/>
        </w:rPr>
      </w:pPr>
      <w:r w:rsidRPr="00D3319F">
        <w:rPr>
          <w:rFonts w:ascii="Cambria" w:hAnsi="Cambria"/>
          <w:sz w:val="24"/>
          <w:szCs w:val="24"/>
        </w:rPr>
        <w:t>Bankovní spojení:</w:t>
      </w:r>
      <w:r w:rsidRPr="00D3319F">
        <w:rPr>
          <w:rFonts w:ascii="Cambria" w:hAnsi="Cambria"/>
          <w:sz w:val="24"/>
          <w:szCs w:val="24"/>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p>
    <w:p w14:paraId="5A39E9F5" w14:textId="77777777" w:rsidR="00346335" w:rsidRDefault="00346335" w:rsidP="00346335">
      <w:pPr>
        <w:jc w:val="both"/>
        <w:rPr>
          <w:rFonts w:ascii="Cambria" w:hAnsi="Cambria"/>
          <w:sz w:val="24"/>
          <w:szCs w:val="24"/>
        </w:rPr>
      </w:pPr>
      <w:r w:rsidRPr="00D3319F">
        <w:rPr>
          <w:rFonts w:ascii="Cambria" w:hAnsi="Cambria"/>
          <w:sz w:val="24"/>
          <w:szCs w:val="24"/>
        </w:rPr>
        <w:t>(dle jen „Prodávající“)</w:t>
      </w:r>
    </w:p>
    <w:p w14:paraId="7AD1420E" w14:textId="77777777" w:rsidR="000F1ACB" w:rsidRPr="00D3319F" w:rsidRDefault="000F1ACB" w:rsidP="00346335">
      <w:pPr>
        <w:jc w:val="both"/>
        <w:rPr>
          <w:rFonts w:ascii="Cambria" w:hAnsi="Cambria"/>
          <w:sz w:val="24"/>
          <w:szCs w:val="24"/>
        </w:rPr>
      </w:pPr>
      <w:r>
        <w:rPr>
          <w:rFonts w:ascii="Cambria" w:hAnsi="Cambria"/>
          <w:sz w:val="24"/>
          <w:szCs w:val="24"/>
        </w:rPr>
        <w:t>(společně také Smluvní strany)</w:t>
      </w:r>
    </w:p>
    <w:p w14:paraId="48DFFC0F" w14:textId="77777777" w:rsidR="00346335" w:rsidRPr="00D3319F" w:rsidRDefault="00346335" w:rsidP="00346335">
      <w:pPr>
        <w:jc w:val="both"/>
        <w:rPr>
          <w:rFonts w:ascii="Cambria" w:hAnsi="Cambria"/>
          <w:sz w:val="24"/>
          <w:szCs w:val="24"/>
        </w:rPr>
      </w:pPr>
    </w:p>
    <w:p w14:paraId="53D5B7B8" w14:textId="77777777" w:rsidR="00346335" w:rsidRPr="00D3319F" w:rsidRDefault="00346335" w:rsidP="00346335">
      <w:pPr>
        <w:numPr>
          <w:ilvl w:val="0"/>
          <w:numId w:val="20"/>
        </w:numPr>
        <w:pBdr>
          <w:bottom w:val="single" w:sz="8" w:space="1" w:color="FF0000"/>
        </w:pBdr>
        <w:ind w:left="0"/>
        <w:jc w:val="center"/>
        <w:outlineLvl w:val="0"/>
        <w:rPr>
          <w:rFonts w:ascii="Cambria" w:hAnsi="Cambria"/>
          <w:b/>
          <w:sz w:val="28"/>
          <w:szCs w:val="28"/>
        </w:rPr>
      </w:pPr>
      <w:r w:rsidRPr="00D3319F">
        <w:rPr>
          <w:rFonts w:ascii="Cambria" w:hAnsi="Cambria"/>
          <w:b/>
          <w:sz w:val="28"/>
          <w:szCs w:val="28"/>
        </w:rPr>
        <w:t>Preambule</w:t>
      </w:r>
    </w:p>
    <w:p w14:paraId="48F5F9BE" w14:textId="77777777" w:rsidR="00346335" w:rsidRPr="00D3319F" w:rsidRDefault="00346335" w:rsidP="00346335">
      <w:pPr>
        <w:jc w:val="both"/>
        <w:outlineLvl w:val="1"/>
        <w:rPr>
          <w:rFonts w:ascii="Cambria" w:hAnsi="Cambria"/>
          <w:sz w:val="16"/>
          <w:szCs w:val="16"/>
        </w:rPr>
      </w:pPr>
    </w:p>
    <w:p w14:paraId="1F7AB715" w14:textId="7F59427E" w:rsidR="00346335" w:rsidRPr="00D3319F" w:rsidRDefault="003604E5" w:rsidP="003604E5">
      <w:pPr>
        <w:jc w:val="both"/>
        <w:outlineLvl w:val="1"/>
        <w:rPr>
          <w:rFonts w:ascii="Cambria" w:hAnsi="Cambria"/>
          <w:sz w:val="24"/>
          <w:szCs w:val="24"/>
        </w:rPr>
      </w:pPr>
      <w:r>
        <w:rPr>
          <w:rFonts w:ascii="Cambria" w:hAnsi="Cambria"/>
          <w:sz w:val="24"/>
          <w:szCs w:val="24"/>
        </w:rPr>
        <w:t>II.1.</w:t>
      </w:r>
      <w:r>
        <w:rPr>
          <w:rFonts w:ascii="Cambria" w:hAnsi="Cambria"/>
          <w:sz w:val="24"/>
          <w:szCs w:val="24"/>
        </w:rPr>
        <w:tab/>
      </w:r>
      <w:r w:rsidR="00346335" w:rsidRPr="00D3319F">
        <w:rPr>
          <w:rFonts w:ascii="Cambria" w:hAnsi="Cambria"/>
          <w:sz w:val="24"/>
          <w:szCs w:val="24"/>
        </w:rPr>
        <w:t xml:space="preserve">Tyto obchodní podmínky jsou vypracovány ve formě a struktuře návrhu kupní smlouvy. Dodavatelé do těchto obchodních podmínek pouze doplní údaje nezbytné pro vznik návrhu </w:t>
      </w:r>
      <w:r w:rsidR="00520BE5">
        <w:rPr>
          <w:rFonts w:ascii="Cambria" w:hAnsi="Cambria"/>
          <w:sz w:val="24"/>
          <w:szCs w:val="24"/>
        </w:rPr>
        <w:t>S</w:t>
      </w:r>
      <w:r w:rsidR="00346335" w:rsidRPr="00D3319F">
        <w:rPr>
          <w:rFonts w:ascii="Cambria" w:hAnsi="Cambria"/>
          <w:sz w:val="24"/>
          <w:szCs w:val="24"/>
        </w:rPr>
        <w:t xml:space="preserve">mlouvy (zejména vlastní identifikační údaje, cenu a případné další údaje, jejichž doplnění text obchodních podmínek předpokládá vyznačením prázdné žluté plochy) a následně takto doplněné obchodní podmínky předloží jako svůj návrh </w:t>
      </w:r>
      <w:r w:rsidR="00520BE5">
        <w:rPr>
          <w:rFonts w:ascii="Cambria" w:hAnsi="Cambria"/>
          <w:sz w:val="24"/>
          <w:szCs w:val="24"/>
        </w:rPr>
        <w:t>S</w:t>
      </w:r>
      <w:r w:rsidR="00346335" w:rsidRPr="00D3319F">
        <w:rPr>
          <w:rFonts w:ascii="Cambria" w:hAnsi="Cambria"/>
          <w:sz w:val="24"/>
          <w:szCs w:val="24"/>
        </w:rPr>
        <w:t>mlouvy na veřejnou zakázku.</w:t>
      </w:r>
    </w:p>
    <w:p w14:paraId="41CE57ED" w14:textId="599DF78A" w:rsidR="00346335" w:rsidRDefault="003604E5" w:rsidP="00694E1A">
      <w:pPr>
        <w:spacing w:after="0"/>
        <w:jc w:val="both"/>
        <w:outlineLvl w:val="1"/>
        <w:rPr>
          <w:rFonts w:ascii="Cambria" w:hAnsi="Cambria"/>
          <w:sz w:val="24"/>
          <w:szCs w:val="24"/>
        </w:rPr>
      </w:pPr>
      <w:r>
        <w:rPr>
          <w:rFonts w:ascii="Cambria" w:hAnsi="Cambria"/>
          <w:sz w:val="24"/>
          <w:szCs w:val="24"/>
        </w:rPr>
        <w:t>II.2.</w:t>
      </w:r>
      <w:r>
        <w:rPr>
          <w:rFonts w:ascii="Cambria" w:hAnsi="Cambria"/>
          <w:sz w:val="24"/>
          <w:szCs w:val="24"/>
        </w:rPr>
        <w:tab/>
      </w:r>
      <w:r w:rsidR="007A55BD" w:rsidRPr="00D3319F">
        <w:rPr>
          <w:rFonts w:ascii="Cambria" w:hAnsi="Cambria"/>
          <w:sz w:val="24"/>
          <w:szCs w:val="24"/>
        </w:rPr>
        <w:t xml:space="preserve">Prodávající je držitelem příslušných živnostenských oprávnění potřebných k dodání zboží a má řádné vybavení, zkušenosti a schopnosti, aby řádně a včas dodal </w:t>
      </w:r>
      <w:r w:rsidR="007A55BD" w:rsidRPr="00D13782">
        <w:rPr>
          <w:rFonts w:ascii="Cambria" w:hAnsi="Cambria"/>
          <w:sz w:val="24"/>
          <w:szCs w:val="24"/>
        </w:rPr>
        <w:t xml:space="preserve">zboží </w:t>
      </w:r>
      <w:r w:rsidR="007A55BD" w:rsidRPr="00D13782">
        <w:rPr>
          <w:rFonts w:asciiTheme="majorHAnsi" w:hAnsiTheme="majorHAnsi"/>
          <w:sz w:val="24"/>
          <w:szCs w:val="24"/>
        </w:rPr>
        <w:t xml:space="preserve">dle Smlouvy a je tak způsobilý splnit svou nabídku ze </w:t>
      </w:r>
      <w:proofErr w:type="gramStart"/>
      <w:r w:rsidR="007A55BD" w:rsidRPr="00D13782">
        <w:rPr>
          <w:rFonts w:asciiTheme="majorHAnsi" w:hAnsiTheme="majorHAnsi"/>
          <w:sz w:val="24"/>
          <w:szCs w:val="24"/>
        </w:rPr>
        <w:t xml:space="preserve">dne </w:t>
      </w:r>
      <w:r w:rsidR="007A55BD" w:rsidRPr="00D13782">
        <w:rPr>
          <w:rFonts w:asciiTheme="majorHAnsi" w:hAnsiTheme="majorHAnsi"/>
          <w:sz w:val="24"/>
          <w:szCs w:val="24"/>
          <w:shd w:val="clear" w:color="auto" w:fill="00B0F0"/>
        </w:rPr>
        <w:t xml:space="preserve"> </w:t>
      </w:r>
      <w:r w:rsidR="00D13782" w:rsidRPr="00D13782">
        <w:rPr>
          <w:rFonts w:asciiTheme="majorHAnsi" w:hAnsiTheme="majorHAnsi"/>
          <w:sz w:val="24"/>
          <w:szCs w:val="24"/>
          <w:shd w:val="clear" w:color="auto" w:fill="00B0F0"/>
        </w:rPr>
        <w:t xml:space="preserve">          </w:t>
      </w:r>
      <w:r w:rsidR="007A55BD" w:rsidRPr="00D13782">
        <w:rPr>
          <w:rFonts w:asciiTheme="majorHAnsi" w:hAnsiTheme="majorHAnsi"/>
          <w:sz w:val="24"/>
          <w:szCs w:val="24"/>
        </w:rPr>
        <w:t xml:space="preserve"> podan</w:t>
      </w:r>
      <w:r w:rsidR="008C43ED" w:rsidRPr="00D13782">
        <w:rPr>
          <w:rFonts w:asciiTheme="majorHAnsi" w:hAnsiTheme="majorHAnsi"/>
          <w:sz w:val="24"/>
          <w:szCs w:val="24"/>
        </w:rPr>
        <w:t>ou</w:t>
      </w:r>
      <w:proofErr w:type="gramEnd"/>
      <w:r w:rsidR="00B27906" w:rsidRPr="00D13782">
        <w:rPr>
          <w:rFonts w:asciiTheme="majorHAnsi" w:hAnsiTheme="majorHAnsi"/>
          <w:sz w:val="24"/>
          <w:szCs w:val="24"/>
        </w:rPr>
        <w:t xml:space="preserve"> </w:t>
      </w:r>
      <w:r w:rsidR="00694E1A" w:rsidRPr="00D13782">
        <w:rPr>
          <w:rFonts w:asciiTheme="majorHAnsi" w:hAnsiTheme="majorHAnsi"/>
          <w:sz w:val="24"/>
          <w:szCs w:val="24"/>
        </w:rPr>
        <w:t xml:space="preserve">v rámci </w:t>
      </w:r>
      <w:r w:rsidR="00D13782" w:rsidRPr="00D13782">
        <w:rPr>
          <w:rFonts w:asciiTheme="majorHAnsi" w:hAnsiTheme="majorHAnsi"/>
          <w:sz w:val="24"/>
          <w:szCs w:val="24"/>
        </w:rPr>
        <w:t>veřejné zakázky</w:t>
      </w:r>
      <w:r w:rsidR="00B27906" w:rsidRPr="00D13782">
        <w:rPr>
          <w:rFonts w:asciiTheme="majorHAnsi" w:hAnsiTheme="majorHAnsi"/>
          <w:sz w:val="24"/>
          <w:szCs w:val="24"/>
        </w:rPr>
        <w:t xml:space="preserve"> </w:t>
      </w:r>
      <w:r w:rsidR="00D13782" w:rsidRPr="00D13782">
        <w:rPr>
          <w:rFonts w:asciiTheme="majorHAnsi" w:hAnsiTheme="majorHAnsi"/>
          <w:sz w:val="24"/>
          <w:szCs w:val="24"/>
        </w:rPr>
        <w:t xml:space="preserve">zadávané </w:t>
      </w:r>
      <w:r w:rsidR="00694E1A" w:rsidRPr="00D13782">
        <w:rPr>
          <w:rFonts w:asciiTheme="majorHAnsi" w:hAnsiTheme="majorHAnsi"/>
          <w:sz w:val="24"/>
          <w:szCs w:val="24"/>
        </w:rPr>
        <w:t>mimo režim zákona</w:t>
      </w:r>
      <w:r w:rsidR="007A55BD" w:rsidRPr="00D13782">
        <w:rPr>
          <w:rFonts w:asciiTheme="majorHAnsi" w:hAnsiTheme="majorHAnsi"/>
          <w:sz w:val="24"/>
          <w:szCs w:val="24"/>
        </w:rPr>
        <w:t xml:space="preserve"> č. </w:t>
      </w:r>
      <w:r w:rsidR="00D13782" w:rsidRPr="00D13782">
        <w:rPr>
          <w:rFonts w:asciiTheme="majorHAnsi" w:hAnsiTheme="majorHAnsi"/>
          <w:sz w:val="24"/>
          <w:szCs w:val="24"/>
        </w:rPr>
        <w:t>134</w:t>
      </w:r>
      <w:r w:rsidR="007A55BD" w:rsidRPr="00D13782">
        <w:rPr>
          <w:rFonts w:asciiTheme="majorHAnsi" w:hAnsiTheme="majorHAnsi"/>
          <w:sz w:val="24"/>
          <w:szCs w:val="24"/>
        </w:rPr>
        <w:t>/20</w:t>
      </w:r>
      <w:r w:rsidR="00D13782" w:rsidRPr="00D13782">
        <w:rPr>
          <w:rFonts w:asciiTheme="majorHAnsi" w:hAnsiTheme="majorHAnsi"/>
          <w:sz w:val="24"/>
          <w:szCs w:val="24"/>
        </w:rPr>
        <w:t>16</w:t>
      </w:r>
      <w:r w:rsidR="007A55BD" w:rsidRPr="00D13782">
        <w:rPr>
          <w:rFonts w:asciiTheme="majorHAnsi" w:hAnsiTheme="majorHAnsi"/>
          <w:sz w:val="24"/>
          <w:szCs w:val="24"/>
        </w:rPr>
        <w:t xml:space="preserve"> Sb., o </w:t>
      </w:r>
      <w:r w:rsidR="00D13782" w:rsidRPr="00D13782">
        <w:rPr>
          <w:rFonts w:asciiTheme="majorHAnsi" w:hAnsiTheme="majorHAnsi" w:cs="Arial"/>
          <w:sz w:val="24"/>
          <w:szCs w:val="24"/>
        </w:rPr>
        <w:t>zadávání veřejných zakázek</w:t>
      </w:r>
      <w:r w:rsidR="00D13782">
        <w:rPr>
          <w:rFonts w:asciiTheme="majorHAnsi" w:hAnsiTheme="majorHAnsi" w:cs="Arial"/>
          <w:sz w:val="24"/>
          <w:szCs w:val="24"/>
        </w:rPr>
        <w:t xml:space="preserve"> </w:t>
      </w:r>
      <w:r w:rsidR="007A55BD" w:rsidRPr="00D13782">
        <w:rPr>
          <w:rFonts w:asciiTheme="majorHAnsi" w:hAnsiTheme="majorHAnsi"/>
          <w:sz w:val="24"/>
          <w:szCs w:val="24"/>
        </w:rPr>
        <w:t>v platném znění na</w:t>
      </w:r>
      <w:r w:rsidR="004428A6">
        <w:rPr>
          <w:rFonts w:ascii="Cambria" w:hAnsi="Cambria"/>
          <w:sz w:val="24"/>
          <w:szCs w:val="24"/>
        </w:rPr>
        <w:t xml:space="preserve"> </w:t>
      </w:r>
      <w:r w:rsidR="00694E1A">
        <w:rPr>
          <w:rFonts w:ascii="Cambria" w:hAnsi="Cambria"/>
          <w:sz w:val="24"/>
          <w:szCs w:val="24"/>
        </w:rPr>
        <w:t>P</w:t>
      </w:r>
      <w:r w:rsidR="008C43ED">
        <w:rPr>
          <w:rFonts w:ascii="Cambria" w:hAnsi="Cambria"/>
          <w:sz w:val="24"/>
          <w:szCs w:val="24"/>
        </w:rPr>
        <w:t>rvní část</w:t>
      </w:r>
      <w:r w:rsidR="007A55BD" w:rsidRPr="00F25319">
        <w:rPr>
          <w:rFonts w:ascii="Cambria" w:hAnsi="Cambria"/>
          <w:sz w:val="24"/>
          <w:szCs w:val="24"/>
        </w:rPr>
        <w:t xml:space="preserve"> zadání veřejné zakázky </w:t>
      </w:r>
      <w:r w:rsidR="007A55BD" w:rsidRPr="00F25319">
        <w:rPr>
          <w:rFonts w:ascii="Cambria" w:hAnsi="Cambria"/>
          <w:b/>
          <w:sz w:val="24"/>
          <w:szCs w:val="24"/>
        </w:rPr>
        <w:t>„</w:t>
      </w:r>
      <w:r w:rsidR="009063E3" w:rsidRPr="009063E3">
        <w:rPr>
          <w:rFonts w:ascii="Cambria" w:hAnsi="Cambria"/>
          <w:b/>
          <w:sz w:val="24"/>
          <w:szCs w:val="24"/>
        </w:rPr>
        <w:t>Dodávka vybavení pro OUPŠ Brno, Lomená 44</w:t>
      </w:r>
      <w:r w:rsidR="007A55BD" w:rsidRPr="00F25319">
        <w:rPr>
          <w:rFonts w:ascii="Cambria" w:hAnsi="Cambria"/>
          <w:b/>
          <w:sz w:val="24"/>
          <w:szCs w:val="24"/>
        </w:rPr>
        <w:t>“</w:t>
      </w:r>
      <w:r w:rsidR="008C43ED">
        <w:rPr>
          <w:rFonts w:ascii="Cambria" w:hAnsi="Cambria"/>
          <w:b/>
          <w:sz w:val="24"/>
          <w:szCs w:val="24"/>
        </w:rPr>
        <w:t>,</w:t>
      </w:r>
      <w:r w:rsidR="008C43ED" w:rsidRPr="008C43ED">
        <w:rPr>
          <w:rFonts w:ascii="Cambria" w:hAnsi="Cambria"/>
          <w:sz w:val="24"/>
          <w:szCs w:val="24"/>
        </w:rPr>
        <w:t xml:space="preserve"> kterou</w:t>
      </w:r>
      <w:r w:rsidR="007A55BD" w:rsidRPr="00F25319">
        <w:rPr>
          <w:rFonts w:ascii="Cambria" w:hAnsi="Cambria"/>
          <w:sz w:val="24"/>
          <w:szCs w:val="24"/>
        </w:rPr>
        <w:t xml:space="preserve"> vybral Zadavatel jako </w:t>
      </w:r>
      <w:r w:rsidR="00DB33EC">
        <w:rPr>
          <w:rFonts w:ascii="Cambria" w:hAnsi="Cambria"/>
          <w:sz w:val="24"/>
          <w:szCs w:val="24"/>
        </w:rPr>
        <w:t>n</w:t>
      </w:r>
      <w:r w:rsidR="007A55BD" w:rsidRPr="00F25319">
        <w:rPr>
          <w:rFonts w:ascii="Cambria" w:hAnsi="Cambria"/>
          <w:sz w:val="24"/>
          <w:szCs w:val="24"/>
        </w:rPr>
        <w:t xml:space="preserve">abídku nejvhodnější a to rozhodnutím </w:t>
      </w:r>
      <w:r w:rsidR="008C43ED" w:rsidRPr="00F25319">
        <w:rPr>
          <w:rFonts w:ascii="Cambria" w:hAnsi="Cambria"/>
          <w:sz w:val="24"/>
          <w:szCs w:val="24"/>
        </w:rPr>
        <w:t>ze dne</w:t>
      </w:r>
      <w:r w:rsidR="008C43ED" w:rsidRPr="00BE214D">
        <w:rPr>
          <w:rFonts w:ascii="Cambria" w:hAnsi="Cambria"/>
          <w:sz w:val="24"/>
          <w:szCs w:val="24"/>
          <w:shd w:val="clear" w:color="auto" w:fill="00B0F0"/>
        </w:rPr>
        <w:tab/>
      </w:r>
      <w:r w:rsidR="00D13782">
        <w:rPr>
          <w:rFonts w:ascii="Cambria" w:hAnsi="Cambria"/>
          <w:sz w:val="24"/>
          <w:szCs w:val="24"/>
          <w:shd w:val="clear" w:color="auto" w:fill="00B0F0"/>
        </w:rPr>
        <w:t xml:space="preserve">           </w:t>
      </w:r>
      <w:r w:rsidR="00071DA3" w:rsidRPr="00071DA3">
        <w:rPr>
          <w:rFonts w:ascii="Cambria" w:hAnsi="Cambria"/>
          <w:sz w:val="24"/>
          <w:szCs w:val="24"/>
        </w:rPr>
        <w:t>.</w:t>
      </w:r>
      <w:r w:rsidR="009B7605" w:rsidRPr="00F25319">
        <w:rPr>
          <w:rFonts w:ascii="Cambria" w:hAnsi="Cambria"/>
          <w:sz w:val="24"/>
          <w:szCs w:val="24"/>
        </w:rPr>
        <w:t xml:space="preserve">Prodávající </w:t>
      </w:r>
      <w:r w:rsidR="009B7605">
        <w:rPr>
          <w:rFonts w:ascii="Cambria" w:hAnsi="Cambria"/>
          <w:sz w:val="24"/>
          <w:szCs w:val="24"/>
        </w:rPr>
        <w:t>prohlašuje</w:t>
      </w:r>
      <w:r w:rsidR="007A55BD" w:rsidRPr="00F25319">
        <w:rPr>
          <w:rFonts w:ascii="Cambria" w:hAnsi="Cambria"/>
          <w:sz w:val="24"/>
          <w:szCs w:val="24"/>
        </w:rPr>
        <w:t>, že je schopný zboží dle Smlouvy dodat v souladu se Smlouvou za sjednanou cenu a že si je vědom</w:t>
      </w:r>
      <w:r w:rsidR="007A55BD" w:rsidRPr="00D3319F">
        <w:rPr>
          <w:rFonts w:ascii="Cambria" w:hAnsi="Cambria"/>
          <w:sz w:val="24"/>
          <w:szCs w:val="24"/>
        </w:rPr>
        <w:t xml:space="preserve"> skutečnosti, že Zadavatel má značný zájem na dodání zboží, které je předmětem Smlouvy v čase a kvalitě dle Smlouvy.</w:t>
      </w:r>
    </w:p>
    <w:p w14:paraId="240FFAE3" w14:textId="77777777" w:rsidR="0025476F" w:rsidRPr="00D3319F" w:rsidRDefault="0025476F" w:rsidP="00694E1A">
      <w:pPr>
        <w:spacing w:after="0"/>
        <w:jc w:val="both"/>
        <w:outlineLvl w:val="1"/>
        <w:rPr>
          <w:rFonts w:ascii="Cambria" w:hAnsi="Cambria"/>
          <w:sz w:val="24"/>
          <w:szCs w:val="24"/>
        </w:rPr>
      </w:pPr>
    </w:p>
    <w:p w14:paraId="14189D80" w14:textId="77777777" w:rsidR="00346335" w:rsidRDefault="003604E5" w:rsidP="003604E5">
      <w:pPr>
        <w:jc w:val="both"/>
        <w:outlineLvl w:val="1"/>
        <w:rPr>
          <w:rFonts w:ascii="Cambria" w:hAnsi="Cambria"/>
          <w:sz w:val="24"/>
          <w:szCs w:val="24"/>
        </w:rPr>
      </w:pPr>
      <w:r>
        <w:rPr>
          <w:rFonts w:ascii="Cambria" w:hAnsi="Cambria"/>
          <w:sz w:val="24"/>
          <w:szCs w:val="24"/>
        </w:rPr>
        <w:t>II.3.</w:t>
      </w:r>
      <w:r>
        <w:rPr>
          <w:rFonts w:ascii="Cambria" w:hAnsi="Cambria"/>
          <w:sz w:val="24"/>
          <w:szCs w:val="24"/>
        </w:rPr>
        <w:tab/>
      </w:r>
      <w:r w:rsidR="00346335" w:rsidRPr="00D3319F">
        <w:rPr>
          <w:rFonts w:ascii="Cambria" w:hAnsi="Cambria"/>
          <w:sz w:val="24"/>
          <w:szCs w:val="24"/>
        </w:rPr>
        <w:t>Z těchto důvodů</w:t>
      </w:r>
      <w:r w:rsidR="00DB33EC">
        <w:rPr>
          <w:rFonts w:ascii="Cambria" w:hAnsi="Cambria"/>
          <w:sz w:val="24"/>
          <w:szCs w:val="24"/>
        </w:rPr>
        <w:t xml:space="preserve"> se smluvní strany</w:t>
      </w:r>
      <w:r w:rsidR="00346335" w:rsidRPr="00D3319F">
        <w:rPr>
          <w:rFonts w:ascii="Cambria" w:hAnsi="Cambria"/>
          <w:sz w:val="24"/>
          <w:szCs w:val="24"/>
        </w:rPr>
        <w:t xml:space="preserve"> dohodly na uzavření Smlouvy.</w:t>
      </w:r>
    </w:p>
    <w:p w14:paraId="0F5EF279" w14:textId="77777777" w:rsidR="00F25319" w:rsidRPr="00D3319F" w:rsidRDefault="00F25319" w:rsidP="00346335">
      <w:pPr>
        <w:jc w:val="both"/>
        <w:outlineLvl w:val="1"/>
        <w:rPr>
          <w:rFonts w:ascii="Cambria" w:hAnsi="Cambria"/>
          <w:sz w:val="24"/>
          <w:szCs w:val="24"/>
        </w:rPr>
      </w:pPr>
    </w:p>
    <w:p w14:paraId="4888BD8F" w14:textId="77777777" w:rsidR="00346335" w:rsidRPr="00D3319F" w:rsidRDefault="00346335" w:rsidP="00346335">
      <w:pPr>
        <w:numPr>
          <w:ilvl w:val="0"/>
          <w:numId w:val="20"/>
        </w:numPr>
        <w:pBdr>
          <w:bottom w:val="single" w:sz="8" w:space="1" w:color="FF0000"/>
        </w:pBdr>
        <w:ind w:left="0"/>
        <w:jc w:val="center"/>
        <w:outlineLvl w:val="0"/>
        <w:rPr>
          <w:rFonts w:ascii="Cambria" w:hAnsi="Cambria"/>
          <w:b/>
          <w:sz w:val="28"/>
          <w:szCs w:val="28"/>
        </w:rPr>
      </w:pPr>
      <w:r w:rsidRPr="00D3319F">
        <w:rPr>
          <w:rFonts w:ascii="Cambria" w:hAnsi="Cambria"/>
          <w:b/>
          <w:sz w:val="28"/>
          <w:szCs w:val="28"/>
        </w:rPr>
        <w:t>Předmět plnění</w:t>
      </w:r>
    </w:p>
    <w:p w14:paraId="787876C2" w14:textId="77777777" w:rsidR="00346335" w:rsidRPr="00D3319F" w:rsidRDefault="003604E5" w:rsidP="003604E5">
      <w:pPr>
        <w:jc w:val="both"/>
        <w:outlineLvl w:val="1"/>
        <w:rPr>
          <w:rFonts w:ascii="Cambria" w:hAnsi="Cambria"/>
          <w:sz w:val="24"/>
          <w:szCs w:val="24"/>
        </w:rPr>
      </w:pPr>
      <w:proofErr w:type="gramStart"/>
      <w:r>
        <w:rPr>
          <w:rFonts w:ascii="Cambria" w:hAnsi="Cambria"/>
          <w:sz w:val="24"/>
          <w:szCs w:val="24"/>
        </w:rPr>
        <w:t>III.1.</w:t>
      </w:r>
      <w:r>
        <w:rPr>
          <w:rFonts w:ascii="Cambria" w:hAnsi="Cambria"/>
          <w:sz w:val="24"/>
          <w:szCs w:val="24"/>
        </w:rPr>
        <w:tab/>
      </w:r>
      <w:r w:rsidR="00346335" w:rsidRPr="00D3319F">
        <w:rPr>
          <w:rFonts w:ascii="Cambria" w:hAnsi="Cambria"/>
          <w:sz w:val="24"/>
          <w:szCs w:val="24"/>
        </w:rPr>
        <w:t>Prodávající</w:t>
      </w:r>
      <w:proofErr w:type="gramEnd"/>
      <w:r w:rsidR="00346335" w:rsidRPr="00D3319F">
        <w:rPr>
          <w:rFonts w:ascii="Cambria" w:hAnsi="Cambria"/>
          <w:sz w:val="24"/>
          <w:szCs w:val="24"/>
        </w:rPr>
        <w:t xml:space="preserve"> se Smlouvou zavazuje dodat pro Zadavatele řádně a včas, na svůj náklad a na své nebezpečí sjednané zboží dle článku IV. Smlouvy a Zadavatel se zavazuje za dodané zboží zaplatit Prodávajícímu cenu ve výši a za podmínek sjednaných v článku VI. Smlouvy.</w:t>
      </w:r>
    </w:p>
    <w:p w14:paraId="4070DBB3" w14:textId="77777777" w:rsidR="00346335" w:rsidRPr="00D3319F" w:rsidRDefault="003604E5" w:rsidP="003604E5">
      <w:pPr>
        <w:jc w:val="both"/>
        <w:outlineLvl w:val="1"/>
        <w:rPr>
          <w:rFonts w:ascii="Cambria" w:hAnsi="Cambria"/>
          <w:sz w:val="24"/>
          <w:szCs w:val="24"/>
        </w:rPr>
      </w:pPr>
      <w:r>
        <w:rPr>
          <w:rFonts w:ascii="Cambria" w:hAnsi="Cambria"/>
          <w:sz w:val="24"/>
          <w:szCs w:val="24"/>
        </w:rPr>
        <w:t>III.2.</w:t>
      </w:r>
      <w:r>
        <w:rPr>
          <w:rFonts w:ascii="Cambria" w:hAnsi="Cambria"/>
          <w:sz w:val="24"/>
          <w:szCs w:val="24"/>
        </w:rPr>
        <w:tab/>
      </w:r>
      <w:r w:rsidR="00346335" w:rsidRPr="00D3319F">
        <w:rPr>
          <w:rFonts w:ascii="Cambria" w:hAnsi="Cambria"/>
          <w:sz w:val="24"/>
          <w:szCs w:val="24"/>
        </w:rPr>
        <w:t>Prodávající splní závazek založený Smlouvou tím, že řádně a včas dodá zboží dle Smlouvy a splní všechny ostatní povinnosti vyplývající ze Smlouvy.</w:t>
      </w:r>
    </w:p>
    <w:p w14:paraId="44A9392B" w14:textId="77777777" w:rsidR="00346335" w:rsidRDefault="003604E5" w:rsidP="003604E5">
      <w:pPr>
        <w:jc w:val="both"/>
        <w:outlineLvl w:val="1"/>
        <w:rPr>
          <w:rFonts w:ascii="Cambria" w:hAnsi="Cambria"/>
          <w:sz w:val="24"/>
          <w:szCs w:val="24"/>
        </w:rPr>
      </w:pPr>
      <w:r>
        <w:rPr>
          <w:rFonts w:ascii="Cambria" w:hAnsi="Cambria"/>
          <w:sz w:val="24"/>
          <w:szCs w:val="24"/>
        </w:rPr>
        <w:lastRenderedPageBreak/>
        <w:t>III.3.</w:t>
      </w:r>
      <w:r>
        <w:rPr>
          <w:rFonts w:ascii="Cambria" w:hAnsi="Cambria"/>
          <w:sz w:val="24"/>
          <w:szCs w:val="24"/>
        </w:rPr>
        <w:tab/>
      </w:r>
      <w:r w:rsidR="00346335" w:rsidRPr="00D3319F">
        <w:rPr>
          <w:rFonts w:ascii="Cambria" w:hAnsi="Cambria"/>
          <w:sz w:val="24"/>
          <w:szCs w:val="24"/>
        </w:rPr>
        <w:t>Zadavatel splní závazek založený Smlouvou tím, že řádně a včas zaplatí cenu zboží.</w:t>
      </w:r>
    </w:p>
    <w:p w14:paraId="2EA2901E" w14:textId="77777777" w:rsidR="00346335" w:rsidRPr="00D3319F" w:rsidRDefault="00346335" w:rsidP="00346335">
      <w:pPr>
        <w:numPr>
          <w:ilvl w:val="0"/>
          <w:numId w:val="20"/>
        </w:numPr>
        <w:pBdr>
          <w:bottom w:val="single" w:sz="8" w:space="1" w:color="FF0000"/>
        </w:pBdr>
        <w:ind w:left="0"/>
        <w:jc w:val="center"/>
        <w:outlineLvl w:val="0"/>
        <w:rPr>
          <w:rFonts w:ascii="Cambria" w:hAnsi="Cambria"/>
          <w:b/>
          <w:sz w:val="28"/>
          <w:szCs w:val="28"/>
        </w:rPr>
      </w:pPr>
      <w:r w:rsidRPr="00D3319F">
        <w:rPr>
          <w:rFonts w:ascii="Cambria" w:hAnsi="Cambria"/>
          <w:b/>
          <w:sz w:val="28"/>
          <w:szCs w:val="28"/>
        </w:rPr>
        <w:t>Specifikace zboží</w:t>
      </w:r>
    </w:p>
    <w:p w14:paraId="11B637A9" w14:textId="39CBB8B2" w:rsidR="00346335" w:rsidRPr="00F25319" w:rsidRDefault="003604E5" w:rsidP="008C43ED">
      <w:pPr>
        <w:jc w:val="both"/>
        <w:outlineLvl w:val="1"/>
        <w:rPr>
          <w:rFonts w:ascii="Cambria" w:hAnsi="Cambria"/>
          <w:sz w:val="24"/>
          <w:szCs w:val="24"/>
        </w:rPr>
      </w:pPr>
      <w:proofErr w:type="gramStart"/>
      <w:r>
        <w:rPr>
          <w:rFonts w:ascii="Cambria" w:hAnsi="Cambria"/>
          <w:sz w:val="24"/>
          <w:szCs w:val="24"/>
        </w:rPr>
        <w:t>IV.1.</w:t>
      </w:r>
      <w:r>
        <w:rPr>
          <w:rFonts w:ascii="Cambria" w:hAnsi="Cambria"/>
          <w:sz w:val="24"/>
          <w:szCs w:val="24"/>
        </w:rPr>
        <w:tab/>
      </w:r>
      <w:r w:rsidR="00346335" w:rsidRPr="003604E5">
        <w:rPr>
          <w:rFonts w:ascii="Cambria" w:hAnsi="Cambria"/>
          <w:sz w:val="24"/>
          <w:szCs w:val="24"/>
        </w:rPr>
        <w:t>Předmětem</w:t>
      </w:r>
      <w:proofErr w:type="gramEnd"/>
      <w:r w:rsidR="00346335" w:rsidRPr="003604E5">
        <w:rPr>
          <w:rFonts w:ascii="Cambria" w:hAnsi="Cambria"/>
          <w:sz w:val="24"/>
          <w:szCs w:val="24"/>
        </w:rPr>
        <w:t xml:space="preserve"> Smlouvy a těchto obchodních podmínek je dodání zboží v rámci projektu podpořeného z</w:t>
      </w:r>
      <w:r w:rsidR="003A676C">
        <w:rPr>
          <w:rFonts w:ascii="Cambria" w:hAnsi="Cambria"/>
          <w:sz w:val="24"/>
          <w:szCs w:val="24"/>
        </w:rPr>
        <w:t xml:space="preserve"> Operačního programu – Výzkum, věda a vzdělávání (dále jen </w:t>
      </w:r>
      <w:r w:rsidR="00346335" w:rsidRPr="003604E5">
        <w:rPr>
          <w:rFonts w:ascii="Cambria" w:hAnsi="Cambria"/>
          <w:sz w:val="24"/>
          <w:szCs w:val="24"/>
        </w:rPr>
        <w:t>OP</w:t>
      </w:r>
      <w:r w:rsidR="009063E3">
        <w:rPr>
          <w:rFonts w:ascii="Cambria" w:hAnsi="Cambria"/>
          <w:sz w:val="24"/>
          <w:szCs w:val="24"/>
        </w:rPr>
        <w:t>VVV</w:t>
      </w:r>
      <w:r w:rsidR="003A676C">
        <w:rPr>
          <w:rFonts w:ascii="Cambria" w:hAnsi="Cambria"/>
          <w:sz w:val="24"/>
          <w:szCs w:val="24"/>
        </w:rPr>
        <w:t>)</w:t>
      </w:r>
      <w:r w:rsidR="00346335" w:rsidRPr="003604E5">
        <w:rPr>
          <w:rFonts w:ascii="Cambria" w:hAnsi="Cambria"/>
          <w:sz w:val="24"/>
          <w:szCs w:val="24"/>
        </w:rPr>
        <w:t xml:space="preserve"> s názvem: „</w:t>
      </w:r>
      <w:proofErr w:type="spellStart"/>
      <w:r w:rsidR="009063E3" w:rsidRPr="009063E3">
        <w:rPr>
          <w:rFonts w:ascii="Cambria" w:hAnsi="Cambria"/>
          <w:b/>
          <w:sz w:val="24"/>
          <w:szCs w:val="24"/>
        </w:rPr>
        <w:t>Polygram</w:t>
      </w:r>
      <w:proofErr w:type="spellEnd"/>
      <w:r w:rsidR="009063E3" w:rsidRPr="009063E3">
        <w:rPr>
          <w:rFonts w:ascii="Cambria" w:hAnsi="Cambria"/>
          <w:b/>
          <w:sz w:val="24"/>
          <w:szCs w:val="24"/>
        </w:rPr>
        <w:t xml:space="preserve"> – Podpora polytechnického vzdělávání, matematické a čtenářské gramotnosti v Jihomoravském kraji</w:t>
      </w:r>
      <w:r w:rsidR="00346335" w:rsidRPr="00F25319">
        <w:rPr>
          <w:rFonts w:ascii="Cambria" w:hAnsi="Cambria"/>
          <w:sz w:val="24"/>
          <w:szCs w:val="24"/>
        </w:rPr>
        <w:t>“</w:t>
      </w:r>
      <w:r w:rsidR="003A676C">
        <w:rPr>
          <w:rFonts w:ascii="Cambria" w:hAnsi="Cambria"/>
          <w:sz w:val="24"/>
          <w:szCs w:val="24"/>
        </w:rPr>
        <w:t xml:space="preserve"> (dále též projekt)</w:t>
      </w:r>
      <w:r w:rsidR="009063E3">
        <w:rPr>
          <w:rFonts w:ascii="Cambria" w:hAnsi="Cambria"/>
          <w:sz w:val="24"/>
          <w:szCs w:val="24"/>
        </w:rPr>
        <w:t xml:space="preserve">, </w:t>
      </w:r>
      <w:proofErr w:type="spellStart"/>
      <w:r w:rsidR="009063E3">
        <w:rPr>
          <w:rFonts w:ascii="Cambria" w:hAnsi="Cambria"/>
          <w:sz w:val="24"/>
          <w:szCs w:val="24"/>
        </w:rPr>
        <w:t>reg</w:t>
      </w:r>
      <w:proofErr w:type="spellEnd"/>
      <w:r w:rsidR="009063E3">
        <w:rPr>
          <w:rFonts w:ascii="Cambria" w:hAnsi="Cambria"/>
          <w:sz w:val="24"/>
          <w:szCs w:val="24"/>
        </w:rPr>
        <w:t xml:space="preserve">. </w:t>
      </w:r>
      <w:proofErr w:type="gramStart"/>
      <w:r w:rsidR="004428A6">
        <w:rPr>
          <w:rFonts w:ascii="Cambria" w:hAnsi="Cambria"/>
          <w:sz w:val="24"/>
          <w:szCs w:val="24"/>
        </w:rPr>
        <w:t>č</w:t>
      </w:r>
      <w:r w:rsidR="009063E3">
        <w:rPr>
          <w:rFonts w:ascii="Cambria" w:hAnsi="Cambria"/>
          <w:sz w:val="24"/>
          <w:szCs w:val="24"/>
        </w:rPr>
        <w:t>.</w:t>
      </w:r>
      <w:proofErr w:type="gramEnd"/>
      <w:r w:rsidR="009063E3">
        <w:rPr>
          <w:rFonts w:ascii="Cambria" w:hAnsi="Cambria"/>
          <w:sz w:val="24"/>
          <w:szCs w:val="24"/>
        </w:rPr>
        <w:t xml:space="preserve"> </w:t>
      </w:r>
      <w:r w:rsidR="009063E3" w:rsidRPr="009063E3">
        <w:rPr>
          <w:rFonts w:ascii="Cambria" w:hAnsi="Cambria"/>
          <w:sz w:val="24"/>
          <w:szCs w:val="24"/>
        </w:rPr>
        <w:t>CZ.02.3.68/0.0/0.0/16_034/0008358</w:t>
      </w:r>
      <w:r w:rsidR="00346335" w:rsidRPr="00F25319">
        <w:rPr>
          <w:rFonts w:ascii="Cambria" w:hAnsi="Cambria"/>
          <w:sz w:val="24"/>
          <w:szCs w:val="24"/>
        </w:rPr>
        <w:t>.</w:t>
      </w:r>
    </w:p>
    <w:p w14:paraId="168200E6" w14:textId="3BACF15D" w:rsidR="00071DA3" w:rsidRPr="000C6EE0" w:rsidRDefault="003604E5" w:rsidP="000C6EE0">
      <w:pPr>
        <w:pStyle w:val="Bezmezer"/>
        <w:tabs>
          <w:tab w:val="left" w:pos="3402"/>
        </w:tabs>
        <w:rPr>
          <w:b/>
          <w:i/>
          <w:sz w:val="28"/>
          <w:szCs w:val="28"/>
          <w:lang w:val="sk-SK"/>
        </w:rPr>
      </w:pPr>
      <w:r w:rsidRPr="00F25319">
        <w:t>IV.2.</w:t>
      </w:r>
      <w:ins w:id="0" w:author="Pernica Radomír" w:date="2018-04-24T14:30:00Z">
        <w:r w:rsidR="004428A6">
          <w:t xml:space="preserve"> </w:t>
        </w:r>
      </w:ins>
      <w:r w:rsidR="00F25319" w:rsidRPr="00F25319">
        <w:t>Předmětem plnění</w:t>
      </w:r>
      <w:r w:rsidR="003B2463">
        <w:t xml:space="preserve"> P</w:t>
      </w:r>
      <w:r w:rsidR="00694E1A">
        <w:t>rvní části</w:t>
      </w:r>
      <w:r w:rsidR="00F25319" w:rsidRPr="00F25319">
        <w:t xml:space="preserve"> veřejné zakázky</w:t>
      </w:r>
      <w:r w:rsidR="00B27906">
        <w:t xml:space="preserve"> </w:t>
      </w:r>
      <w:r w:rsidR="00F25319" w:rsidRPr="00F25319">
        <w:t xml:space="preserve">je </w:t>
      </w:r>
      <w:r w:rsidR="003B2463">
        <w:t xml:space="preserve">dodávka </w:t>
      </w:r>
      <w:r w:rsidR="009063E3" w:rsidRPr="009063E3">
        <w:t>olepovačky hran</w:t>
      </w:r>
      <w:r w:rsidR="009B7605">
        <w:t xml:space="preserve"> pro </w:t>
      </w:r>
      <w:r w:rsidR="009B7605" w:rsidRPr="00DD5389">
        <w:t>Odborné učiliště a Praktická škola, Brno, Lomená 44</w:t>
      </w:r>
      <w:r w:rsidR="00F25319" w:rsidRPr="00F25319">
        <w:t>, v rozsahu dle technických podmínek</w:t>
      </w:r>
      <w:r w:rsidR="00346335" w:rsidRPr="00F25319">
        <w:t xml:space="preserve">, které jsou součásti </w:t>
      </w:r>
      <w:r w:rsidR="00520BE5">
        <w:t>S</w:t>
      </w:r>
      <w:r w:rsidR="00346335" w:rsidRPr="00F25319">
        <w:t xml:space="preserve">mlouvy a přesně specifikují zboží, které je předmětem </w:t>
      </w:r>
      <w:r w:rsidR="00520BE5">
        <w:t>S</w:t>
      </w:r>
      <w:r w:rsidR="00346335" w:rsidRPr="00F25319">
        <w:t xml:space="preserve">mlouvy. </w:t>
      </w:r>
      <w:r w:rsidR="00346335" w:rsidRPr="00D13782">
        <w:t xml:space="preserve">Technické podmínky jsou přímo samostatnou přílohou </w:t>
      </w:r>
      <w:r w:rsidR="000765A5" w:rsidRPr="00D13782">
        <w:t xml:space="preserve">č. 1 </w:t>
      </w:r>
      <w:r w:rsidR="00520BE5">
        <w:t>S</w:t>
      </w:r>
      <w:r w:rsidR="00346335" w:rsidRPr="00D13782">
        <w:t>mlouvy</w:t>
      </w:r>
      <w:r w:rsidR="00D13782" w:rsidRPr="00D13782">
        <w:t>.</w:t>
      </w:r>
    </w:p>
    <w:p w14:paraId="14693B5E" w14:textId="77777777" w:rsidR="00346335" w:rsidRPr="00D3319F" w:rsidRDefault="00346335" w:rsidP="00346335">
      <w:pPr>
        <w:numPr>
          <w:ilvl w:val="0"/>
          <w:numId w:val="20"/>
        </w:numPr>
        <w:pBdr>
          <w:bottom w:val="single" w:sz="8" w:space="1" w:color="FF0000"/>
        </w:pBdr>
        <w:ind w:left="0"/>
        <w:jc w:val="center"/>
        <w:outlineLvl w:val="0"/>
        <w:rPr>
          <w:rFonts w:ascii="Cambria" w:hAnsi="Cambria"/>
          <w:b/>
          <w:sz w:val="28"/>
          <w:szCs w:val="28"/>
        </w:rPr>
      </w:pPr>
      <w:r w:rsidRPr="00D3319F">
        <w:rPr>
          <w:rFonts w:ascii="Cambria" w:hAnsi="Cambria"/>
          <w:b/>
          <w:sz w:val="28"/>
          <w:szCs w:val="28"/>
        </w:rPr>
        <w:t>Doba plnění a místo dodání</w:t>
      </w:r>
    </w:p>
    <w:p w14:paraId="2C1A6A52" w14:textId="5CEBBC9D" w:rsidR="000C6EE0" w:rsidRPr="002732D9" w:rsidRDefault="003604E5" w:rsidP="000C6EE0">
      <w:pPr>
        <w:jc w:val="both"/>
        <w:outlineLvl w:val="1"/>
        <w:rPr>
          <w:rFonts w:ascii="Cambria" w:hAnsi="Cambria"/>
          <w:sz w:val="24"/>
          <w:szCs w:val="24"/>
        </w:rPr>
      </w:pPr>
      <w:proofErr w:type="gramStart"/>
      <w:r w:rsidRPr="002732D9">
        <w:rPr>
          <w:rFonts w:ascii="Cambria" w:hAnsi="Cambria"/>
          <w:sz w:val="24"/>
          <w:szCs w:val="24"/>
        </w:rPr>
        <w:t>V.1.</w:t>
      </w:r>
      <w:r w:rsidRPr="002732D9">
        <w:rPr>
          <w:rFonts w:ascii="Cambria" w:hAnsi="Cambria"/>
          <w:sz w:val="24"/>
          <w:szCs w:val="24"/>
        </w:rPr>
        <w:tab/>
      </w:r>
      <w:r w:rsidR="00F06977">
        <w:rPr>
          <w:rFonts w:ascii="Cambria" w:hAnsi="Cambria"/>
          <w:sz w:val="24"/>
          <w:szCs w:val="24"/>
        </w:rPr>
        <w:t>Předmět</w:t>
      </w:r>
      <w:proofErr w:type="gramEnd"/>
      <w:r w:rsidR="00F06977">
        <w:rPr>
          <w:rFonts w:ascii="Cambria" w:hAnsi="Cambria"/>
          <w:sz w:val="24"/>
          <w:szCs w:val="24"/>
        </w:rPr>
        <w:t xml:space="preserve"> plnění této </w:t>
      </w:r>
      <w:r w:rsidR="00520BE5">
        <w:rPr>
          <w:rFonts w:ascii="Cambria" w:hAnsi="Cambria"/>
          <w:sz w:val="24"/>
          <w:szCs w:val="24"/>
        </w:rPr>
        <w:t>S</w:t>
      </w:r>
      <w:r w:rsidR="00F06977">
        <w:rPr>
          <w:rFonts w:ascii="Cambria" w:hAnsi="Cambria"/>
          <w:sz w:val="24"/>
          <w:szCs w:val="24"/>
        </w:rPr>
        <w:t>mlouvy</w:t>
      </w:r>
      <w:r w:rsidR="00F06977" w:rsidRPr="002732D9">
        <w:rPr>
          <w:rFonts w:ascii="Cambria" w:hAnsi="Cambria"/>
          <w:sz w:val="24"/>
          <w:szCs w:val="24"/>
        </w:rPr>
        <w:t xml:space="preserve"> bude </w:t>
      </w:r>
      <w:r w:rsidR="00F06977">
        <w:rPr>
          <w:rFonts w:ascii="Cambria" w:hAnsi="Cambria"/>
          <w:sz w:val="24"/>
          <w:szCs w:val="24"/>
        </w:rPr>
        <w:t>dodán</w:t>
      </w:r>
      <w:r w:rsidR="00F06977" w:rsidRPr="002732D9">
        <w:rPr>
          <w:rFonts w:ascii="Cambria" w:hAnsi="Cambria"/>
          <w:sz w:val="24"/>
          <w:szCs w:val="24"/>
        </w:rPr>
        <w:t xml:space="preserve"> v</w:t>
      </w:r>
      <w:r w:rsidR="009063E3">
        <w:rPr>
          <w:rFonts w:ascii="Cambria" w:hAnsi="Cambria"/>
          <w:sz w:val="24"/>
          <w:szCs w:val="24"/>
        </w:rPr>
        <w:t>e lhůtě 60</w:t>
      </w:r>
      <w:r w:rsidR="00F06977" w:rsidRPr="002732D9">
        <w:rPr>
          <w:rFonts w:ascii="Cambria" w:hAnsi="Cambria"/>
          <w:sz w:val="24"/>
          <w:szCs w:val="24"/>
        </w:rPr>
        <w:t xml:space="preserve"> dní od</w:t>
      </w:r>
      <w:r w:rsidR="009063E3">
        <w:rPr>
          <w:rFonts w:ascii="Cambria" w:hAnsi="Cambria"/>
          <w:sz w:val="24"/>
          <w:szCs w:val="24"/>
        </w:rPr>
        <w:t>e dne</w:t>
      </w:r>
      <w:r w:rsidR="000765A5">
        <w:rPr>
          <w:rFonts w:ascii="Cambria" w:hAnsi="Cambria"/>
          <w:sz w:val="24"/>
          <w:szCs w:val="24"/>
        </w:rPr>
        <w:t xml:space="preserve"> </w:t>
      </w:r>
      <w:r w:rsidR="009063E3">
        <w:rPr>
          <w:rFonts w:ascii="Cambria" w:hAnsi="Cambria"/>
          <w:sz w:val="24"/>
          <w:szCs w:val="24"/>
        </w:rPr>
        <w:t>uzavření</w:t>
      </w:r>
      <w:r w:rsidR="00F06977" w:rsidRPr="002732D9">
        <w:rPr>
          <w:rFonts w:ascii="Cambria" w:hAnsi="Cambria"/>
          <w:sz w:val="24"/>
          <w:szCs w:val="24"/>
        </w:rPr>
        <w:t xml:space="preserve"> </w:t>
      </w:r>
      <w:r w:rsidR="00520BE5">
        <w:rPr>
          <w:rFonts w:ascii="Cambria" w:hAnsi="Cambria"/>
          <w:sz w:val="24"/>
          <w:szCs w:val="24"/>
        </w:rPr>
        <w:t>S</w:t>
      </w:r>
      <w:r w:rsidR="00F06977" w:rsidRPr="002732D9">
        <w:rPr>
          <w:rFonts w:ascii="Cambria" w:hAnsi="Cambria"/>
          <w:sz w:val="24"/>
          <w:szCs w:val="24"/>
        </w:rPr>
        <w:t>mlouvy s </w:t>
      </w:r>
      <w:r w:rsidR="00D13782">
        <w:rPr>
          <w:rFonts w:ascii="Cambria" w:hAnsi="Cambria"/>
          <w:sz w:val="24"/>
          <w:szCs w:val="24"/>
        </w:rPr>
        <w:t>vybraným</w:t>
      </w:r>
      <w:r w:rsidR="00F06977" w:rsidRPr="002732D9">
        <w:rPr>
          <w:rFonts w:ascii="Cambria" w:hAnsi="Cambria"/>
          <w:sz w:val="24"/>
          <w:szCs w:val="24"/>
        </w:rPr>
        <w:t xml:space="preserve"> dodavatelem. </w:t>
      </w:r>
    </w:p>
    <w:p w14:paraId="0C6D9EF7" w14:textId="4E1D4FE4" w:rsidR="003111B3" w:rsidRDefault="003604E5" w:rsidP="003604E5">
      <w:pPr>
        <w:jc w:val="both"/>
        <w:outlineLvl w:val="1"/>
        <w:rPr>
          <w:rFonts w:ascii="Cambria" w:hAnsi="Cambria"/>
          <w:sz w:val="24"/>
          <w:szCs w:val="24"/>
        </w:rPr>
      </w:pPr>
      <w:proofErr w:type="gramStart"/>
      <w:r w:rsidRPr="003B2463">
        <w:rPr>
          <w:rFonts w:ascii="Cambria" w:hAnsi="Cambria"/>
          <w:sz w:val="24"/>
          <w:szCs w:val="24"/>
        </w:rPr>
        <w:t>V.2.</w:t>
      </w:r>
      <w:r w:rsidRPr="003B2463">
        <w:rPr>
          <w:rFonts w:ascii="Cambria" w:hAnsi="Cambria"/>
          <w:sz w:val="24"/>
          <w:szCs w:val="24"/>
        </w:rPr>
        <w:tab/>
      </w:r>
      <w:r w:rsidR="003111B3" w:rsidRPr="003B2463">
        <w:rPr>
          <w:rFonts w:ascii="Cambria" w:hAnsi="Cambria"/>
          <w:sz w:val="24"/>
          <w:szCs w:val="24"/>
        </w:rPr>
        <w:t>Splněním</w:t>
      </w:r>
      <w:proofErr w:type="gramEnd"/>
      <w:r w:rsidR="003111B3" w:rsidRPr="003B2463">
        <w:rPr>
          <w:rFonts w:ascii="Cambria" w:hAnsi="Cambria"/>
          <w:sz w:val="24"/>
          <w:szCs w:val="24"/>
        </w:rPr>
        <w:t xml:space="preserve"> dodávky se rozumí protokolární předání </w:t>
      </w:r>
      <w:r w:rsidR="00B27906" w:rsidRPr="00D13782">
        <w:rPr>
          <w:rFonts w:ascii="Cambria" w:hAnsi="Cambria"/>
          <w:sz w:val="24"/>
          <w:szCs w:val="24"/>
        </w:rPr>
        <w:t>předmětu</w:t>
      </w:r>
      <w:r w:rsidR="00B27906">
        <w:rPr>
          <w:rFonts w:ascii="Cambria" w:hAnsi="Cambria"/>
          <w:sz w:val="24"/>
          <w:szCs w:val="24"/>
        </w:rPr>
        <w:t xml:space="preserve"> této </w:t>
      </w:r>
      <w:r w:rsidR="00520BE5">
        <w:rPr>
          <w:rFonts w:ascii="Cambria" w:hAnsi="Cambria"/>
          <w:sz w:val="24"/>
          <w:szCs w:val="24"/>
        </w:rPr>
        <w:t>S</w:t>
      </w:r>
      <w:r w:rsidR="00B27906">
        <w:rPr>
          <w:rFonts w:ascii="Cambria" w:hAnsi="Cambria"/>
          <w:sz w:val="24"/>
          <w:szCs w:val="24"/>
        </w:rPr>
        <w:t xml:space="preserve">mlouvy </w:t>
      </w:r>
      <w:r w:rsidR="003B2463" w:rsidRPr="003B2463">
        <w:rPr>
          <w:rFonts w:ascii="Cambria" w:hAnsi="Cambria"/>
          <w:sz w:val="24"/>
          <w:szCs w:val="24"/>
        </w:rPr>
        <w:t>v souladu s oceněnou technickou specifikací, která je nedílnou přílohou</w:t>
      </w:r>
      <w:r w:rsidR="005D681D">
        <w:rPr>
          <w:rFonts w:ascii="Cambria" w:hAnsi="Cambria"/>
          <w:sz w:val="24"/>
          <w:szCs w:val="24"/>
        </w:rPr>
        <w:t xml:space="preserve"> č. 1</w:t>
      </w:r>
      <w:r w:rsidR="003B2463" w:rsidRPr="003B2463">
        <w:rPr>
          <w:rFonts w:ascii="Cambria" w:hAnsi="Cambria"/>
          <w:sz w:val="24"/>
          <w:szCs w:val="24"/>
        </w:rPr>
        <w:t xml:space="preserve"> této </w:t>
      </w:r>
      <w:r w:rsidR="00520BE5">
        <w:rPr>
          <w:rFonts w:ascii="Cambria" w:hAnsi="Cambria"/>
          <w:sz w:val="24"/>
          <w:szCs w:val="24"/>
        </w:rPr>
        <w:t>S</w:t>
      </w:r>
      <w:r w:rsidR="003B2463" w:rsidRPr="003B2463">
        <w:rPr>
          <w:rFonts w:ascii="Cambria" w:hAnsi="Cambria"/>
          <w:sz w:val="24"/>
          <w:szCs w:val="24"/>
        </w:rPr>
        <w:t>mlouv</w:t>
      </w:r>
      <w:r w:rsidR="009063E3">
        <w:rPr>
          <w:rFonts w:ascii="Cambria" w:hAnsi="Cambria"/>
          <w:sz w:val="24"/>
          <w:szCs w:val="24"/>
        </w:rPr>
        <w:t>y</w:t>
      </w:r>
      <w:r w:rsidR="003B2463" w:rsidRPr="003B2463">
        <w:rPr>
          <w:rFonts w:ascii="Cambria" w:hAnsi="Cambria"/>
          <w:sz w:val="24"/>
          <w:szCs w:val="24"/>
        </w:rPr>
        <w:t xml:space="preserve">, </w:t>
      </w:r>
      <w:r w:rsidR="003111B3" w:rsidRPr="003B2463">
        <w:rPr>
          <w:rFonts w:ascii="Cambria" w:hAnsi="Cambria"/>
          <w:sz w:val="24"/>
          <w:szCs w:val="24"/>
        </w:rPr>
        <w:t>v místě sídla Zadavatele.</w:t>
      </w:r>
      <w:r w:rsidR="003111B3" w:rsidRPr="003B2463">
        <w:rPr>
          <w:rFonts w:ascii="Cambria" w:hAnsi="Cambria"/>
          <w:color w:val="000000"/>
          <w:sz w:val="24"/>
          <w:szCs w:val="24"/>
        </w:rPr>
        <w:t xml:space="preserve"> O dodání a převzetí zboží sepíše prodávající se zástupcem Zadavatele dodací list, v němž potvrdí, že dodané zboží bylo předáno bez zjevných vad a v souladu s dohodnutými technickými podmínkami. </w:t>
      </w:r>
      <w:r w:rsidR="0006506A" w:rsidRPr="003B2463">
        <w:rPr>
          <w:rFonts w:ascii="Cambria" w:hAnsi="Cambria"/>
          <w:sz w:val="24"/>
          <w:szCs w:val="24"/>
        </w:rPr>
        <w:t>Dodací list musí obsahovat registrační číslo projektu nebo účelový zdroj, ze</w:t>
      </w:r>
      <w:r w:rsidR="00B27906">
        <w:rPr>
          <w:rFonts w:ascii="Cambria" w:hAnsi="Cambria"/>
          <w:sz w:val="24"/>
          <w:szCs w:val="24"/>
        </w:rPr>
        <w:t xml:space="preserve"> </w:t>
      </w:r>
      <w:r w:rsidR="0006506A" w:rsidRPr="003B2463">
        <w:rPr>
          <w:rFonts w:ascii="Cambria" w:hAnsi="Cambria"/>
          <w:sz w:val="24"/>
          <w:szCs w:val="24"/>
        </w:rPr>
        <w:t>kterého bude provedena úhrada dle</w:t>
      </w:r>
      <w:r w:rsidR="00B27906">
        <w:rPr>
          <w:rFonts w:ascii="Cambria" w:hAnsi="Cambria"/>
          <w:sz w:val="24"/>
          <w:szCs w:val="24"/>
        </w:rPr>
        <w:t xml:space="preserve"> </w:t>
      </w:r>
      <w:r w:rsidR="0006506A" w:rsidRPr="003B2463">
        <w:rPr>
          <w:rFonts w:ascii="Cambria" w:hAnsi="Cambria"/>
          <w:sz w:val="24"/>
          <w:szCs w:val="24"/>
        </w:rPr>
        <w:t>této</w:t>
      </w:r>
      <w:r w:rsidR="00B27906">
        <w:rPr>
          <w:rFonts w:ascii="Cambria" w:hAnsi="Cambria"/>
          <w:sz w:val="24"/>
          <w:szCs w:val="24"/>
        </w:rPr>
        <w:t xml:space="preserve"> </w:t>
      </w:r>
      <w:r w:rsidR="00520BE5">
        <w:rPr>
          <w:rFonts w:ascii="Cambria" w:hAnsi="Cambria"/>
          <w:sz w:val="24"/>
          <w:szCs w:val="24"/>
        </w:rPr>
        <w:t>S</w:t>
      </w:r>
      <w:r w:rsidR="0006506A" w:rsidRPr="003B2463">
        <w:rPr>
          <w:rFonts w:ascii="Cambria" w:hAnsi="Cambria"/>
          <w:sz w:val="24"/>
          <w:szCs w:val="24"/>
        </w:rPr>
        <w:t xml:space="preserve">mlouvy. </w:t>
      </w:r>
      <w:r w:rsidR="003111B3" w:rsidRPr="003B2463">
        <w:rPr>
          <w:rFonts w:ascii="Cambria" w:hAnsi="Cambria"/>
          <w:color w:val="000000"/>
          <w:sz w:val="24"/>
          <w:szCs w:val="24"/>
        </w:rPr>
        <w:t>Od okamžiku podepsání dodacího listu na zboží začíná plynout záruční doba podle čl. VIII. Smlouvy.</w:t>
      </w:r>
    </w:p>
    <w:p w14:paraId="64780EAB" w14:textId="77777777" w:rsidR="006F4810" w:rsidRDefault="003604E5" w:rsidP="009652A6">
      <w:pPr>
        <w:ind w:left="708" w:hanging="705"/>
        <w:outlineLvl w:val="1"/>
        <w:rPr>
          <w:rFonts w:ascii="Cambria" w:hAnsi="Cambria"/>
          <w:sz w:val="24"/>
          <w:szCs w:val="24"/>
        </w:rPr>
      </w:pPr>
      <w:r>
        <w:rPr>
          <w:rFonts w:ascii="Cambria" w:hAnsi="Cambria"/>
          <w:sz w:val="24"/>
          <w:szCs w:val="24"/>
        </w:rPr>
        <w:t>V.3.</w:t>
      </w:r>
      <w:r>
        <w:rPr>
          <w:rFonts w:ascii="Cambria" w:hAnsi="Cambria"/>
          <w:sz w:val="24"/>
          <w:szCs w:val="24"/>
        </w:rPr>
        <w:tab/>
      </w:r>
      <w:r w:rsidR="003111B3">
        <w:rPr>
          <w:rFonts w:ascii="Cambria" w:hAnsi="Cambria"/>
          <w:sz w:val="24"/>
          <w:szCs w:val="24"/>
        </w:rPr>
        <w:t>Místem dodání je</w:t>
      </w:r>
      <w:r w:rsidR="004E5809">
        <w:rPr>
          <w:rFonts w:ascii="Cambria" w:hAnsi="Cambria"/>
          <w:sz w:val="24"/>
          <w:szCs w:val="24"/>
        </w:rPr>
        <w:t xml:space="preserve"> </w:t>
      </w:r>
      <w:r w:rsidR="009652A6">
        <w:rPr>
          <w:rFonts w:ascii="Cambria" w:hAnsi="Cambria"/>
          <w:sz w:val="24"/>
          <w:szCs w:val="24"/>
        </w:rPr>
        <w:t xml:space="preserve">sídlo zadavatele na adrese: </w:t>
      </w:r>
    </w:p>
    <w:p w14:paraId="6CD7A503" w14:textId="77777777" w:rsidR="00346335" w:rsidRDefault="000C6EE0" w:rsidP="004E5809">
      <w:pPr>
        <w:ind w:firstLine="708"/>
        <w:outlineLvl w:val="1"/>
        <w:rPr>
          <w:rFonts w:ascii="Cambria" w:hAnsi="Cambria"/>
          <w:sz w:val="24"/>
          <w:szCs w:val="24"/>
        </w:rPr>
      </w:pPr>
      <w:r w:rsidRPr="000C6EE0">
        <w:rPr>
          <w:rFonts w:ascii="Cambria" w:hAnsi="Cambria"/>
          <w:sz w:val="24"/>
          <w:szCs w:val="24"/>
        </w:rPr>
        <w:t xml:space="preserve">Lomená 530/44, 61700 Brno </w:t>
      </w:r>
      <w:r>
        <w:rPr>
          <w:rFonts w:ascii="Cambria" w:hAnsi="Cambria"/>
          <w:sz w:val="24"/>
          <w:szCs w:val="24"/>
        </w:rPr>
        <w:t>–</w:t>
      </w:r>
      <w:r w:rsidRPr="000C6EE0">
        <w:rPr>
          <w:rFonts w:ascii="Cambria" w:hAnsi="Cambria"/>
          <w:sz w:val="24"/>
          <w:szCs w:val="24"/>
        </w:rPr>
        <w:t xml:space="preserve"> Komárov</w:t>
      </w:r>
    </w:p>
    <w:p w14:paraId="27E25DB3" w14:textId="77777777" w:rsidR="00BE214D" w:rsidRPr="00D3319F" w:rsidRDefault="00BE214D" w:rsidP="006F4810">
      <w:pPr>
        <w:ind w:left="3540" w:firstLine="708"/>
        <w:outlineLvl w:val="1"/>
        <w:rPr>
          <w:rFonts w:ascii="Cambria" w:hAnsi="Cambria"/>
          <w:b/>
          <w:sz w:val="28"/>
          <w:szCs w:val="28"/>
        </w:rPr>
      </w:pPr>
    </w:p>
    <w:p w14:paraId="32316E60" w14:textId="77777777" w:rsidR="00346335" w:rsidRPr="00D3319F" w:rsidRDefault="00346335" w:rsidP="00346335">
      <w:pPr>
        <w:numPr>
          <w:ilvl w:val="0"/>
          <w:numId w:val="20"/>
        </w:numPr>
        <w:pBdr>
          <w:bottom w:val="single" w:sz="8" w:space="1" w:color="FF0000"/>
        </w:pBdr>
        <w:ind w:left="0"/>
        <w:jc w:val="center"/>
        <w:outlineLvl w:val="0"/>
        <w:rPr>
          <w:rFonts w:ascii="Cambria" w:hAnsi="Cambria"/>
          <w:b/>
          <w:sz w:val="28"/>
          <w:szCs w:val="28"/>
        </w:rPr>
      </w:pPr>
      <w:r w:rsidRPr="00D3319F">
        <w:rPr>
          <w:rFonts w:ascii="Cambria" w:hAnsi="Cambria"/>
          <w:b/>
          <w:sz w:val="28"/>
          <w:szCs w:val="28"/>
        </w:rPr>
        <w:t>Cena zboží a platební podmínky</w:t>
      </w:r>
    </w:p>
    <w:p w14:paraId="75CFA11C" w14:textId="77777777" w:rsidR="00346335" w:rsidRPr="00D3319F" w:rsidRDefault="003604E5" w:rsidP="003604E5">
      <w:pPr>
        <w:jc w:val="both"/>
        <w:outlineLvl w:val="1"/>
        <w:rPr>
          <w:rFonts w:ascii="Cambria" w:hAnsi="Cambria"/>
          <w:sz w:val="24"/>
          <w:szCs w:val="24"/>
        </w:rPr>
      </w:pPr>
      <w:proofErr w:type="gramStart"/>
      <w:r>
        <w:rPr>
          <w:rFonts w:ascii="Cambria" w:hAnsi="Cambria"/>
          <w:sz w:val="24"/>
          <w:szCs w:val="24"/>
        </w:rPr>
        <w:t>VI.1.</w:t>
      </w:r>
      <w:r>
        <w:rPr>
          <w:rFonts w:ascii="Cambria" w:hAnsi="Cambria"/>
          <w:sz w:val="24"/>
          <w:szCs w:val="24"/>
        </w:rPr>
        <w:tab/>
      </w:r>
      <w:r w:rsidR="00346335" w:rsidRPr="00D3319F">
        <w:rPr>
          <w:rFonts w:ascii="Cambria" w:hAnsi="Cambria"/>
          <w:sz w:val="24"/>
          <w:szCs w:val="24"/>
        </w:rPr>
        <w:t>Smluvní</w:t>
      </w:r>
      <w:proofErr w:type="gramEnd"/>
      <w:r w:rsidR="00346335" w:rsidRPr="00D3319F">
        <w:rPr>
          <w:rFonts w:ascii="Cambria" w:hAnsi="Cambria"/>
          <w:sz w:val="24"/>
          <w:szCs w:val="24"/>
        </w:rPr>
        <w:t xml:space="preserve"> strany se dohodly na této výši ceny zboží: </w:t>
      </w:r>
    </w:p>
    <w:p w14:paraId="3964A4A9" w14:textId="77777777" w:rsidR="00ED2EEA" w:rsidRDefault="00ED2EEA" w:rsidP="00346335">
      <w:pPr>
        <w:tabs>
          <w:tab w:val="left" w:pos="4820"/>
        </w:tabs>
        <w:jc w:val="both"/>
        <w:outlineLvl w:val="1"/>
        <w:rPr>
          <w:rFonts w:ascii="Cambria" w:hAnsi="Cambria"/>
          <w:sz w:val="24"/>
          <w:szCs w:val="24"/>
        </w:rPr>
      </w:pPr>
    </w:p>
    <w:p w14:paraId="650DBA0A" w14:textId="77777777" w:rsidR="00ED2EEA" w:rsidRPr="00785F57" w:rsidRDefault="00B86763" w:rsidP="005568CE">
      <w:pPr>
        <w:tabs>
          <w:tab w:val="left" w:pos="7020"/>
        </w:tabs>
        <w:jc w:val="both"/>
        <w:outlineLvl w:val="1"/>
        <w:rPr>
          <w:rFonts w:ascii="Cambria" w:hAnsi="Cambria"/>
          <w:b/>
          <w:sz w:val="28"/>
          <w:szCs w:val="28"/>
        </w:rPr>
      </w:pPr>
      <w:r>
        <w:rPr>
          <w:rFonts w:ascii="Cambria" w:hAnsi="Cambria"/>
          <w:b/>
          <w:sz w:val="24"/>
          <w:szCs w:val="24"/>
        </w:rPr>
        <w:t>Celková cena zboží</w:t>
      </w:r>
      <w:r w:rsidR="00F25319" w:rsidRPr="00785F57">
        <w:rPr>
          <w:rFonts w:ascii="Cambria" w:hAnsi="Cambria"/>
          <w:b/>
          <w:sz w:val="24"/>
          <w:szCs w:val="24"/>
        </w:rPr>
        <w:t>:</w:t>
      </w:r>
    </w:p>
    <w:p w14:paraId="5AA6F8E2" w14:textId="77777777" w:rsidR="005568CE" w:rsidRDefault="00ED2EEA" w:rsidP="005568CE">
      <w:pPr>
        <w:tabs>
          <w:tab w:val="left" w:pos="7020"/>
        </w:tabs>
        <w:jc w:val="both"/>
        <w:outlineLvl w:val="1"/>
        <w:rPr>
          <w:rFonts w:ascii="Cambria" w:hAnsi="Cambria"/>
          <w:sz w:val="24"/>
          <w:szCs w:val="24"/>
        </w:rPr>
      </w:pPr>
      <w:r w:rsidRPr="00D3319F">
        <w:rPr>
          <w:rFonts w:ascii="Cambria" w:hAnsi="Cambria"/>
          <w:sz w:val="24"/>
          <w:szCs w:val="24"/>
        </w:rPr>
        <w:t xml:space="preserve">Cena bez DPH </w:t>
      </w:r>
      <w:r w:rsidRPr="00D3319F">
        <w:rPr>
          <w:rFonts w:ascii="Cambria" w:hAnsi="Cambria"/>
          <w:sz w:val="24"/>
          <w:szCs w:val="24"/>
          <w:highlight w:val="yellow"/>
        </w:rPr>
        <w:t>…………………….</w:t>
      </w:r>
      <w:proofErr w:type="gramStart"/>
      <w:r w:rsidRPr="00D3319F">
        <w:rPr>
          <w:rFonts w:ascii="Cambria" w:hAnsi="Cambria"/>
          <w:sz w:val="24"/>
          <w:szCs w:val="24"/>
          <w:highlight w:val="yellow"/>
        </w:rPr>
        <w:t>…</w:t>
      </w:r>
      <w:r w:rsidR="005568CE">
        <w:rPr>
          <w:rFonts w:ascii="Cambria" w:hAnsi="Cambria"/>
          <w:sz w:val="24"/>
          <w:szCs w:val="24"/>
        </w:rPr>
        <w:t>,-Kč</w:t>
      </w:r>
      <w:proofErr w:type="gramEnd"/>
      <w:r w:rsidR="005568CE">
        <w:rPr>
          <w:rFonts w:ascii="Cambria" w:hAnsi="Cambria"/>
          <w:sz w:val="24"/>
          <w:szCs w:val="24"/>
        </w:rPr>
        <w:t xml:space="preserve"> </w:t>
      </w:r>
    </w:p>
    <w:p w14:paraId="52A6DB7B" w14:textId="77777777" w:rsidR="00ED2EEA" w:rsidRPr="00D3319F" w:rsidRDefault="00ED2EEA" w:rsidP="005568CE">
      <w:pPr>
        <w:tabs>
          <w:tab w:val="left" w:pos="7020"/>
        </w:tabs>
        <w:jc w:val="both"/>
        <w:outlineLvl w:val="1"/>
        <w:rPr>
          <w:rFonts w:ascii="Cambria" w:hAnsi="Cambria"/>
          <w:sz w:val="24"/>
          <w:szCs w:val="24"/>
        </w:rPr>
      </w:pPr>
      <w:r w:rsidRPr="00D3319F">
        <w:rPr>
          <w:rFonts w:ascii="Cambria" w:hAnsi="Cambria"/>
          <w:sz w:val="24"/>
          <w:szCs w:val="24"/>
        </w:rPr>
        <w:t xml:space="preserve">(slovy: </w:t>
      </w:r>
      <w:r w:rsidRPr="00D3319F">
        <w:rPr>
          <w:rFonts w:ascii="Cambria" w:hAnsi="Cambria"/>
          <w:sz w:val="24"/>
          <w:szCs w:val="24"/>
          <w:highlight w:val="yellow"/>
        </w:rPr>
        <w:t>…………………………</w:t>
      </w:r>
      <w:r w:rsidRPr="00D3319F">
        <w:rPr>
          <w:rFonts w:ascii="Cambria" w:hAnsi="Cambria"/>
          <w:sz w:val="24"/>
          <w:szCs w:val="24"/>
        </w:rPr>
        <w:t xml:space="preserve"> korun českých) </w:t>
      </w:r>
    </w:p>
    <w:p w14:paraId="663ECE4E" w14:textId="77777777" w:rsidR="00ED2EEA" w:rsidRPr="00D3319F" w:rsidRDefault="00ED2EEA" w:rsidP="005568CE">
      <w:pPr>
        <w:tabs>
          <w:tab w:val="left" w:pos="7020"/>
        </w:tabs>
        <w:jc w:val="both"/>
        <w:outlineLvl w:val="1"/>
        <w:rPr>
          <w:rFonts w:ascii="Cambria" w:hAnsi="Cambria"/>
          <w:sz w:val="24"/>
          <w:szCs w:val="24"/>
        </w:rPr>
      </w:pPr>
    </w:p>
    <w:p w14:paraId="127D7143" w14:textId="77777777" w:rsidR="005568CE" w:rsidRDefault="00ED2EEA" w:rsidP="005568CE">
      <w:pPr>
        <w:tabs>
          <w:tab w:val="left" w:pos="7020"/>
        </w:tabs>
        <w:jc w:val="both"/>
        <w:outlineLvl w:val="1"/>
        <w:rPr>
          <w:rFonts w:ascii="Cambria" w:hAnsi="Cambria"/>
          <w:sz w:val="24"/>
          <w:szCs w:val="24"/>
        </w:rPr>
      </w:pPr>
      <w:r w:rsidRPr="00D3319F">
        <w:rPr>
          <w:rFonts w:ascii="Cambria" w:hAnsi="Cambria"/>
          <w:sz w:val="24"/>
          <w:szCs w:val="24"/>
        </w:rPr>
        <w:t xml:space="preserve">DPH ve výši </w:t>
      </w:r>
      <w:r w:rsidRPr="00D3319F">
        <w:rPr>
          <w:rFonts w:ascii="Cambria" w:hAnsi="Cambria"/>
          <w:sz w:val="24"/>
          <w:szCs w:val="24"/>
          <w:highlight w:val="yellow"/>
        </w:rPr>
        <w:t>……………………</w:t>
      </w:r>
      <w:proofErr w:type="gramStart"/>
      <w:r w:rsidRPr="00D3319F">
        <w:rPr>
          <w:rFonts w:ascii="Cambria" w:hAnsi="Cambria"/>
          <w:sz w:val="24"/>
          <w:szCs w:val="24"/>
          <w:highlight w:val="yellow"/>
        </w:rPr>
        <w:t>….</w:t>
      </w:r>
      <w:r w:rsidR="005568CE">
        <w:rPr>
          <w:rFonts w:ascii="Cambria" w:hAnsi="Cambria"/>
          <w:sz w:val="24"/>
          <w:szCs w:val="24"/>
        </w:rPr>
        <w:t>,-Kč</w:t>
      </w:r>
      <w:proofErr w:type="gramEnd"/>
      <w:r w:rsidR="005568CE">
        <w:rPr>
          <w:rFonts w:ascii="Cambria" w:hAnsi="Cambria"/>
          <w:sz w:val="24"/>
          <w:szCs w:val="24"/>
        </w:rPr>
        <w:t xml:space="preserve"> </w:t>
      </w:r>
    </w:p>
    <w:p w14:paraId="716ED288" w14:textId="77777777" w:rsidR="00ED2EEA" w:rsidRPr="00D3319F" w:rsidRDefault="00ED2EEA" w:rsidP="005568CE">
      <w:pPr>
        <w:tabs>
          <w:tab w:val="left" w:pos="7020"/>
        </w:tabs>
        <w:jc w:val="both"/>
        <w:outlineLvl w:val="1"/>
        <w:rPr>
          <w:rFonts w:ascii="Cambria" w:hAnsi="Cambria"/>
          <w:sz w:val="24"/>
          <w:szCs w:val="24"/>
        </w:rPr>
      </w:pPr>
      <w:r w:rsidRPr="00D3319F">
        <w:rPr>
          <w:rFonts w:ascii="Cambria" w:hAnsi="Cambria"/>
          <w:sz w:val="24"/>
          <w:szCs w:val="24"/>
        </w:rPr>
        <w:t xml:space="preserve">(slovy: </w:t>
      </w:r>
      <w:r w:rsidRPr="00D3319F">
        <w:rPr>
          <w:rFonts w:ascii="Cambria" w:hAnsi="Cambria"/>
          <w:sz w:val="24"/>
          <w:szCs w:val="24"/>
          <w:highlight w:val="yellow"/>
        </w:rPr>
        <w:t>…………………………</w:t>
      </w:r>
      <w:r w:rsidRPr="00D3319F">
        <w:rPr>
          <w:rFonts w:ascii="Cambria" w:hAnsi="Cambria"/>
          <w:sz w:val="24"/>
          <w:szCs w:val="24"/>
        </w:rPr>
        <w:t xml:space="preserve">korun českých) </w:t>
      </w:r>
    </w:p>
    <w:p w14:paraId="438F9847" w14:textId="77777777" w:rsidR="00ED2EEA" w:rsidRPr="00D3319F" w:rsidRDefault="00ED2EEA" w:rsidP="005568CE">
      <w:pPr>
        <w:tabs>
          <w:tab w:val="left" w:pos="7020"/>
        </w:tabs>
        <w:jc w:val="both"/>
        <w:outlineLvl w:val="1"/>
        <w:rPr>
          <w:rFonts w:ascii="Cambria" w:hAnsi="Cambria"/>
          <w:sz w:val="24"/>
          <w:szCs w:val="24"/>
        </w:rPr>
      </w:pPr>
    </w:p>
    <w:p w14:paraId="76D1B2C8" w14:textId="77777777" w:rsidR="005568CE" w:rsidRDefault="00ED2EEA" w:rsidP="005568CE">
      <w:pPr>
        <w:tabs>
          <w:tab w:val="left" w:pos="7020"/>
        </w:tabs>
        <w:jc w:val="both"/>
        <w:outlineLvl w:val="1"/>
        <w:rPr>
          <w:rFonts w:ascii="Cambria" w:hAnsi="Cambria"/>
          <w:sz w:val="24"/>
          <w:szCs w:val="24"/>
        </w:rPr>
      </w:pPr>
      <w:r w:rsidRPr="00D3319F">
        <w:rPr>
          <w:rFonts w:ascii="Cambria" w:hAnsi="Cambria"/>
          <w:sz w:val="24"/>
          <w:szCs w:val="24"/>
        </w:rPr>
        <w:t xml:space="preserve">Cena včetně DPH ve výši </w:t>
      </w:r>
      <w:r w:rsidRPr="00D3319F">
        <w:rPr>
          <w:rFonts w:ascii="Cambria" w:hAnsi="Cambria"/>
          <w:sz w:val="24"/>
          <w:szCs w:val="24"/>
          <w:highlight w:val="yellow"/>
        </w:rPr>
        <w:t>……………………</w:t>
      </w:r>
      <w:proofErr w:type="gramStart"/>
      <w:r w:rsidRPr="00D3319F">
        <w:rPr>
          <w:rFonts w:ascii="Cambria" w:hAnsi="Cambria"/>
          <w:sz w:val="24"/>
          <w:szCs w:val="24"/>
          <w:highlight w:val="yellow"/>
        </w:rPr>
        <w:t>…,</w:t>
      </w:r>
      <w:r w:rsidR="005568CE">
        <w:rPr>
          <w:rFonts w:ascii="Cambria" w:hAnsi="Cambria"/>
          <w:sz w:val="24"/>
          <w:szCs w:val="24"/>
        </w:rPr>
        <w:t>-Kč</w:t>
      </w:r>
      <w:proofErr w:type="gramEnd"/>
      <w:r w:rsidR="005568CE">
        <w:rPr>
          <w:rFonts w:ascii="Cambria" w:hAnsi="Cambria"/>
          <w:sz w:val="24"/>
          <w:szCs w:val="24"/>
        </w:rPr>
        <w:t xml:space="preserve"> </w:t>
      </w:r>
    </w:p>
    <w:p w14:paraId="65C49E70" w14:textId="77777777" w:rsidR="00ED2EEA" w:rsidRDefault="00ED2EEA" w:rsidP="005568CE">
      <w:pPr>
        <w:tabs>
          <w:tab w:val="left" w:pos="7020"/>
        </w:tabs>
        <w:jc w:val="both"/>
        <w:outlineLvl w:val="1"/>
        <w:rPr>
          <w:rFonts w:ascii="Cambria" w:hAnsi="Cambria"/>
          <w:sz w:val="24"/>
          <w:szCs w:val="24"/>
        </w:rPr>
      </w:pPr>
      <w:r w:rsidRPr="00D3319F">
        <w:rPr>
          <w:rFonts w:ascii="Cambria" w:hAnsi="Cambria"/>
          <w:sz w:val="24"/>
          <w:szCs w:val="24"/>
        </w:rPr>
        <w:t xml:space="preserve">(slovy: </w:t>
      </w:r>
      <w:r w:rsidRPr="00D3319F">
        <w:rPr>
          <w:rFonts w:ascii="Cambria" w:hAnsi="Cambria"/>
          <w:sz w:val="24"/>
          <w:szCs w:val="24"/>
          <w:highlight w:val="yellow"/>
        </w:rPr>
        <w:t>…………………</w:t>
      </w:r>
      <w:proofErr w:type="gramStart"/>
      <w:r w:rsidRPr="00D3319F">
        <w:rPr>
          <w:rFonts w:ascii="Cambria" w:hAnsi="Cambria"/>
          <w:sz w:val="24"/>
          <w:szCs w:val="24"/>
          <w:highlight w:val="yellow"/>
        </w:rPr>
        <w:t>…..</w:t>
      </w:r>
      <w:r w:rsidRPr="00D3319F">
        <w:rPr>
          <w:rFonts w:ascii="Cambria" w:hAnsi="Cambria"/>
          <w:sz w:val="24"/>
          <w:szCs w:val="24"/>
        </w:rPr>
        <w:t>korun</w:t>
      </w:r>
      <w:proofErr w:type="gramEnd"/>
      <w:r w:rsidRPr="00D3319F">
        <w:rPr>
          <w:rFonts w:ascii="Cambria" w:hAnsi="Cambria"/>
          <w:sz w:val="24"/>
          <w:szCs w:val="24"/>
        </w:rPr>
        <w:t xml:space="preserve"> českých)</w:t>
      </w:r>
    </w:p>
    <w:p w14:paraId="42FF0B39" w14:textId="49081473" w:rsidR="00346335" w:rsidRPr="00D13782" w:rsidRDefault="00346335" w:rsidP="00346335">
      <w:pPr>
        <w:jc w:val="both"/>
        <w:outlineLvl w:val="1"/>
        <w:rPr>
          <w:rFonts w:ascii="Cambria" w:hAnsi="Cambria"/>
          <w:sz w:val="24"/>
          <w:szCs w:val="24"/>
        </w:rPr>
      </w:pPr>
      <w:r w:rsidRPr="00D3319F">
        <w:rPr>
          <w:rFonts w:ascii="Cambria" w:hAnsi="Cambria"/>
          <w:sz w:val="24"/>
          <w:szCs w:val="24"/>
        </w:rPr>
        <w:t>(</w:t>
      </w:r>
      <w:r w:rsidRPr="00D13782">
        <w:rPr>
          <w:rFonts w:ascii="Cambria" w:hAnsi="Cambria"/>
          <w:sz w:val="24"/>
          <w:szCs w:val="24"/>
        </w:rPr>
        <w:t>dále též „Cena za předmět plnění“ nebo „</w:t>
      </w:r>
      <w:r w:rsidR="00D13782" w:rsidRPr="00D13782">
        <w:rPr>
          <w:rFonts w:ascii="Cambria" w:hAnsi="Cambria"/>
          <w:sz w:val="24"/>
          <w:szCs w:val="24"/>
        </w:rPr>
        <w:t>Cena</w:t>
      </w:r>
      <w:r w:rsidRPr="00D13782">
        <w:rPr>
          <w:rFonts w:ascii="Cambria" w:hAnsi="Cambria"/>
          <w:sz w:val="24"/>
          <w:szCs w:val="24"/>
        </w:rPr>
        <w:t xml:space="preserve">“) </w:t>
      </w:r>
    </w:p>
    <w:p w14:paraId="4D5E700F" w14:textId="24F003B8" w:rsidR="00346335" w:rsidRPr="00D13782" w:rsidRDefault="003604E5" w:rsidP="003604E5">
      <w:pPr>
        <w:jc w:val="both"/>
        <w:outlineLvl w:val="1"/>
        <w:rPr>
          <w:rFonts w:ascii="Cambria" w:hAnsi="Cambria"/>
          <w:sz w:val="24"/>
          <w:szCs w:val="24"/>
        </w:rPr>
      </w:pPr>
      <w:proofErr w:type="gramStart"/>
      <w:r w:rsidRPr="00D13782">
        <w:rPr>
          <w:rFonts w:ascii="Cambria" w:hAnsi="Cambria"/>
          <w:sz w:val="24"/>
          <w:szCs w:val="24"/>
        </w:rPr>
        <w:t>VI.2.</w:t>
      </w:r>
      <w:r w:rsidRPr="00D13782">
        <w:rPr>
          <w:rFonts w:ascii="Cambria" w:hAnsi="Cambria"/>
          <w:sz w:val="24"/>
          <w:szCs w:val="24"/>
        </w:rPr>
        <w:tab/>
      </w:r>
      <w:r w:rsidR="00346335" w:rsidRPr="00D13782">
        <w:rPr>
          <w:rFonts w:ascii="Cambria" w:hAnsi="Cambria"/>
          <w:sz w:val="24"/>
          <w:szCs w:val="24"/>
        </w:rPr>
        <w:t>Tato</w:t>
      </w:r>
      <w:proofErr w:type="gramEnd"/>
      <w:r w:rsidR="00346335" w:rsidRPr="00D13782">
        <w:rPr>
          <w:rFonts w:ascii="Cambria" w:hAnsi="Cambria"/>
          <w:sz w:val="24"/>
          <w:szCs w:val="24"/>
        </w:rPr>
        <w:t xml:space="preserve"> </w:t>
      </w:r>
      <w:r w:rsidR="00D13782" w:rsidRPr="00D13782">
        <w:rPr>
          <w:rFonts w:ascii="Cambria" w:hAnsi="Cambria"/>
          <w:sz w:val="24"/>
          <w:szCs w:val="24"/>
        </w:rPr>
        <w:t>C</w:t>
      </w:r>
      <w:r w:rsidR="00346335" w:rsidRPr="00D13782">
        <w:rPr>
          <w:rFonts w:ascii="Cambria" w:hAnsi="Cambria"/>
          <w:sz w:val="24"/>
          <w:szCs w:val="24"/>
        </w:rPr>
        <w:t>ena vztahující se k předmětu plnění jeho rozsahu a způsobu dodání, tak, jak je sjednáno v době uzavření Smlouvy, byla sjednána jako cena nejvýše</w:t>
      </w:r>
      <w:r w:rsidR="00346335" w:rsidRPr="00AE1210">
        <w:rPr>
          <w:rFonts w:ascii="Cambria" w:hAnsi="Cambria"/>
          <w:sz w:val="24"/>
          <w:szCs w:val="24"/>
        </w:rPr>
        <w:t xml:space="preserve"> přípustná, která je překročitelná pouze v případě změny právních předpisů ovlivňujících výši DPH u ceny </w:t>
      </w:r>
      <w:r w:rsidR="00346335" w:rsidRPr="00D13782">
        <w:rPr>
          <w:rFonts w:ascii="Cambria" w:hAnsi="Cambria"/>
          <w:sz w:val="24"/>
          <w:szCs w:val="24"/>
        </w:rPr>
        <w:t>sjednané Smlouvou.</w:t>
      </w:r>
    </w:p>
    <w:p w14:paraId="3AFDCDEF" w14:textId="538C30BE" w:rsidR="00346335" w:rsidRPr="00D3319F" w:rsidRDefault="003604E5" w:rsidP="003604E5">
      <w:pPr>
        <w:jc w:val="both"/>
        <w:outlineLvl w:val="1"/>
        <w:rPr>
          <w:rFonts w:ascii="Cambria" w:hAnsi="Cambria"/>
          <w:sz w:val="24"/>
          <w:szCs w:val="24"/>
        </w:rPr>
      </w:pPr>
      <w:proofErr w:type="gramStart"/>
      <w:r w:rsidRPr="00D13782">
        <w:rPr>
          <w:rFonts w:ascii="Cambria" w:hAnsi="Cambria"/>
          <w:sz w:val="24"/>
          <w:szCs w:val="24"/>
        </w:rPr>
        <w:t>VI.3.</w:t>
      </w:r>
      <w:r w:rsidRPr="00D13782">
        <w:rPr>
          <w:rFonts w:ascii="Cambria" w:hAnsi="Cambria"/>
          <w:sz w:val="24"/>
          <w:szCs w:val="24"/>
        </w:rPr>
        <w:tab/>
      </w:r>
      <w:r w:rsidR="00346335" w:rsidRPr="00D13782">
        <w:rPr>
          <w:rFonts w:ascii="Cambria" w:hAnsi="Cambria"/>
          <w:sz w:val="24"/>
          <w:szCs w:val="24"/>
        </w:rPr>
        <w:t>Zadavatelem</w:t>
      </w:r>
      <w:proofErr w:type="gramEnd"/>
      <w:r w:rsidR="00346335" w:rsidRPr="00D13782">
        <w:rPr>
          <w:rFonts w:ascii="Cambria" w:hAnsi="Cambria"/>
          <w:sz w:val="24"/>
          <w:szCs w:val="24"/>
        </w:rPr>
        <w:t xml:space="preserve"> nebud</w:t>
      </w:r>
      <w:r w:rsidR="00D13782" w:rsidRPr="00D13782">
        <w:rPr>
          <w:rFonts w:ascii="Cambria" w:hAnsi="Cambria"/>
          <w:sz w:val="24"/>
          <w:szCs w:val="24"/>
        </w:rPr>
        <w:t>e</w:t>
      </w:r>
      <w:r w:rsidR="00346335" w:rsidRPr="00D13782">
        <w:rPr>
          <w:rFonts w:ascii="Cambria" w:hAnsi="Cambria"/>
          <w:sz w:val="24"/>
          <w:szCs w:val="24"/>
        </w:rPr>
        <w:t xml:space="preserve"> na Cenu zboží poskyt</w:t>
      </w:r>
      <w:r w:rsidR="00D13782" w:rsidRPr="00D13782">
        <w:rPr>
          <w:rFonts w:ascii="Cambria" w:hAnsi="Cambria"/>
          <w:sz w:val="24"/>
          <w:szCs w:val="24"/>
        </w:rPr>
        <w:t>nuta záloha</w:t>
      </w:r>
      <w:r w:rsidR="00346335" w:rsidRPr="00D13782">
        <w:rPr>
          <w:rFonts w:ascii="Cambria" w:hAnsi="Cambria"/>
          <w:sz w:val="24"/>
          <w:szCs w:val="24"/>
        </w:rPr>
        <w:t xml:space="preserve"> před dodáním zboží. </w:t>
      </w:r>
    </w:p>
    <w:p w14:paraId="35D2258A" w14:textId="746113FE" w:rsidR="00346335" w:rsidRPr="00D3319F" w:rsidRDefault="003604E5" w:rsidP="003604E5">
      <w:pPr>
        <w:jc w:val="both"/>
        <w:outlineLvl w:val="1"/>
        <w:rPr>
          <w:rFonts w:ascii="Cambria" w:hAnsi="Cambria"/>
          <w:sz w:val="24"/>
          <w:szCs w:val="24"/>
        </w:rPr>
      </w:pPr>
      <w:proofErr w:type="gramStart"/>
      <w:r>
        <w:rPr>
          <w:rFonts w:ascii="Cambria" w:hAnsi="Cambria"/>
          <w:sz w:val="24"/>
          <w:szCs w:val="24"/>
        </w:rPr>
        <w:t>VI.4.</w:t>
      </w:r>
      <w:r>
        <w:rPr>
          <w:rFonts w:ascii="Cambria" w:hAnsi="Cambria"/>
          <w:sz w:val="24"/>
          <w:szCs w:val="24"/>
        </w:rPr>
        <w:tab/>
      </w:r>
      <w:r w:rsidR="00346335" w:rsidRPr="00D3319F">
        <w:rPr>
          <w:rFonts w:ascii="Cambria" w:hAnsi="Cambria"/>
          <w:sz w:val="24"/>
          <w:szCs w:val="24"/>
        </w:rPr>
        <w:t>Po</w:t>
      </w:r>
      <w:proofErr w:type="gramEnd"/>
      <w:r w:rsidR="000F1ACB">
        <w:rPr>
          <w:rFonts w:ascii="Cambria" w:hAnsi="Cambria"/>
          <w:sz w:val="24"/>
          <w:szCs w:val="24"/>
        </w:rPr>
        <w:t xml:space="preserve"> </w:t>
      </w:r>
      <w:r w:rsidR="00346335" w:rsidRPr="00D3319F">
        <w:rPr>
          <w:rFonts w:ascii="Cambria" w:hAnsi="Cambria"/>
          <w:sz w:val="24"/>
          <w:szCs w:val="24"/>
        </w:rPr>
        <w:t>dodání zboží předá Prodávající Zadavateli</w:t>
      </w:r>
      <w:r w:rsidR="00C17C3B">
        <w:rPr>
          <w:rFonts w:ascii="Cambria" w:hAnsi="Cambria"/>
          <w:sz w:val="24"/>
          <w:szCs w:val="24"/>
        </w:rPr>
        <w:t xml:space="preserve"> daňový doklad </w:t>
      </w:r>
      <w:r w:rsidR="0023347B">
        <w:rPr>
          <w:rFonts w:ascii="Cambria" w:hAnsi="Cambria"/>
          <w:sz w:val="24"/>
          <w:szCs w:val="24"/>
        </w:rPr>
        <w:t xml:space="preserve">za dodání zboží. Po dodání </w:t>
      </w:r>
      <w:r w:rsidR="00B83989">
        <w:rPr>
          <w:rFonts w:ascii="Cambria" w:hAnsi="Cambria"/>
          <w:sz w:val="24"/>
          <w:szCs w:val="24"/>
        </w:rPr>
        <w:t>zboží</w:t>
      </w:r>
      <w:r w:rsidR="00C17C3B">
        <w:rPr>
          <w:rFonts w:ascii="Cambria" w:hAnsi="Cambria"/>
          <w:sz w:val="24"/>
          <w:szCs w:val="24"/>
        </w:rPr>
        <w:t xml:space="preserve"> předá do 5 kalendářních dnů od protokolárního předání </w:t>
      </w:r>
      <w:r w:rsidR="0023347B">
        <w:rPr>
          <w:rFonts w:ascii="Cambria" w:hAnsi="Cambria"/>
          <w:sz w:val="24"/>
          <w:szCs w:val="24"/>
        </w:rPr>
        <w:t>předmětné</w:t>
      </w:r>
      <w:r w:rsidR="00C17C3B">
        <w:rPr>
          <w:rFonts w:ascii="Cambria" w:hAnsi="Cambria"/>
          <w:sz w:val="24"/>
          <w:szCs w:val="24"/>
        </w:rPr>
        <w:t xml:space="preserve"> dodávky Prodávající Zadavateli daňový doklad za dodané zboží. </w:t>
      </w:r>
    </w:p>
    <w:p w14:paraId="59F6DF32" w14:textId="2144DA8E" w:rsidR="00346335" w:rsidRPr="002B6078" w:rsidRDefault="003604E5" w:rsidP="003604E5">
      <w:pPr>
        <w:jc w:val="both"/>
        <w:outlineLvl w:val="1"/>
        <w:rPr>
          <w:rFonts w:ascii="Cambria" w:hAnsi="Cambria"/>
          <w:sz w:val="24"/>
          <w:szCs w:val="24"/>
        </w:rPr>
      </w:pPr>
      <w:r>
        <w:rPr>
          <w:rFonts w:ascii="Cambria" w:hAnsi="Cambria"/>
          <w:sz w:val="24"/>
          <w:szCs w:val="24"/>
        </w:rPr>
        <w:t>VI.5.</w:t>
      </w:r>
      <w:r>
        <w:rPr>
          <w:rFonts w:ascii="Cambria" w:hAnsi="Cambria"/>
          <w:sz w:val="24"/>
          <w:szCs w:val="24"/>
        </w:rPr>
        <w:tab/>
      </w:r>
      <w:r w:rsidR="007B47EC" w:rsidRPr="002B6078">
        <w:rPr>
          <w:rFonts w:ascii="Cambria" w:eastAsia="Times New Roman" w:hAnsi="Cambria" w:cs="Cambria"/>
          <w:sz w:val="24"/>
          <w:szCs w:val="24"/>
          <w:lang w:eastAsia="cs-CZ"/>
        </w:rPr>
        <w:t>Daňový doklad bude obsahovat pojmové náležitosti daňového dokladu stanovené zákonem č. 235/2004 Sb. – o dani z přidané hodnoty, v platném znění, a zákonem č. 563/1991 Sb. – o účetnictví, v platném znění</w:t>
      </w:r>
      <w:r w:rsidR="007B47EC" w:rsidRPr="00D13782">
        <w:rPr>
          <w:rFonts w:ascii="Cambria" w:eastAsia="Times New Roman" w:hAnsi="Cambria" w:cs="Cambria"/>
          <w:sz w:val="24"/>
          <w:szCs w:val="24"/>
          <w:lang w:eastAsia="cs-CZ"/>
        </w:rPr>
        <w:t xml:space="preserve">. </w:t>
      </w:r>
      <w:r w:rsidR="007B47EC" w:rsidRPr="00D13782">
        <w:rPr>
          <w:rFonts w:ascii="Cambria" w:hAnsi="Cambria"/>
          <w:sz w:val="24"/>
          <w:szCs w:val="24"/>
        </w:rPr>
        <w:t>Na daňovém dokladu musí být uvedeno registrační číslo projektu, ze kterého bude provedena úhrada dle</w:t>
      </w:r>
      <w:r w:rsidR="007B47EC" w:rsidRPr="00D13782">
        <w:rPr>
          <w:rFonts w:ascii="Cambria" w:eastAsia="Times New Roman" w:hAnsi="Cambria" w:cs="Cambria"/>
          <w:sz w:val="24"/>
          <w:szCs w:val="24"/>
          <w:lang w:eastAsia="cs-CZ"/>
        </w:rPr>
        <w:t xml:space="preserve"> této </w:t>
      </w:r>
      <w:r w:rsidR="00520BE5">
        <w:rPr>
          <w:rFonts w:ascii="Cambria" w:eastAsia="Times New Roman" w:hAnsi="Cambria" w:cs="Cambria"/>
          <w:sz w:val="24"/>
          <w:szCs w:val="24"/>
          <w:lang w:eastAsia="cs-CZ"/>
        </w:rPr>
        <w:t>S</w:t>
      </w:r>
      <w:r w:rsidR="007B47EC" w:rsidRPr="00D13782">
        <w:rPr>
          <w:rFonts w:ascii="Cambria" w:eastAsia="Times New Roman" w:hAnsi="Cambria" w:cs="Cambria"/>
          <w:sz w:val="24"/>
          <w:szCs w:val="24"/>
          <w:lang w:eastAsia="cs-CZ"/>
        </w:rPr>
        <w:t>mlouvy. V případě, že daňový doklad nebude obsahovat správné údaje či bude neúplný, je Zadavatel oprávněn daňový doklad vrátit ve lhůtě do data jeho splatnosti Prodávajícímu. Prodávající je povinen takový daňový doklad opravit, event. vystavit nový daňový doklad - lhůta splatnosti počíná v takovém případě běžet ode dne doručení opraveného či nově vystaveného dokladu Zadavateli.</w:t>
      </w:r>
    </w:p>
    <w:p w14:paraId="6EDD669D" w14:textId="319F8DAC" w:rsidR="00346335" w:rsidRPr="00D3319F" w:rsidRDefault="003604E5" w:rsidP="003604E5">
      <w:pPr>
        <w:jc w:val="both"/>
        <w:outlineLvl w:val="1"/>
        <w:rPr>
          <w:rFonts w:ascii="Cambria" w:hAnsi="Cambria"/>
          <w:sz w:val="24"/>
          <w:szCs w:val="24"/>
        </w:rPr>
      </w:pPr>
      <w:proofErr w:type="gramStart"/>
      <w:r>
        <w:rPr>
          <w:rFonts w:ascii="Cambria" w:hAnsi="Cambria"/>
          <w:sz w:val="24"/>
          <w:szCs w:val="24"/>
        </w:rPr>
        <w:t>VI.6.</w:t>
      </w:r>
      <w:r>
        <w:rPr>
          <w:rFonts w:ascii="Cambria" w:hAnsi="Cambria"/>
          <w:sz w:val="24"/>
          <w:szCs w:val="24"/>
        </w:rPr>
        <w:tab/>
      </w:r>
      <w:r w:rsidR="00346335" w:rsidRPr="00D3319F">
        <w:rPr>
          <w:rFonts w:ascii="Cambria" w:hAnsi="Cambria"/>
          <w:sz w:val="24"/>
          <w:szCs w:val="24"/>
        </w:rPr>
        <w:t>Není</w:t>
      </w:r>
      <w:proofErr w:type="gramEnd"/>
      <w:r w:rsidR="00346335" w:rsidRPr="00D3319F">
        <w:rPr>
          <w:rFonts w:ascii="Cambria" w:hAnsi="Cambria"/>
          <w:sz w:val="24"/>
          <w:szCs w:val="24"/>
        </w:rPr>
        <w:t xml:space="preserve">-li dohodnuto jinak, je splatnost daňových dokladů smluvními stranami dohodnuta na </w:t>
      </w:r>
      <w:r w:rsidR="00A52E12">
        <w:rPr>
          <w:rFonts w:ascii="Cambria" w:hAnsi="Cambria"/>
          <w:sz w:val="24"/>
          <w:szCs w:val="24"/>
        </w:rPr>
        <w:t>30</w:t>
      </w:r>
      <w:r w:rsidR="00346335" w:rsidRPr="00D3319F">
        <w:rPr>
          <w:rFonts w:ascii="Cambria" w:hAnsi="Cambria"/>
          <w:sz w:val="24"/>
          <w:szCs w:val="24"/>
        </w:rPr>
        <w:t xml:space="preserve"> (slovy </w:t>
      </w:r>
      <w:r w:rsidR="00A52E12">
        <w:rPr>
          <w:rFonts w:ascii="Cambria" w:hAnsi="Cambria"/>
          <w:sz w:val="24"/>
          <w:szCs w:val="24"/>
        </w:rPr>
        <w:t>t</w:t>
      </w:r>
      <w:r w:rsidR="00346335" w:rsidRPr="00D3319F">
        <w:rPr>
          <w:rFonts w:ascii="Cambria" w:hAnsi="Cambria"/>
          <w:sz w:val="24"/>
          <w:szCs w:val="24"/>
        </w:rPr>
        <w:t xml:space="preserve">řicet) kalendářních dní ode dne řádného předání faktury Prodávajícím Zadavateli. Daňový doklad se považuje za řádně a včas zaplacený, bude-li poslední den této lhůty účtovaná částka odepsána z účtu Zadavatele.  </w:t>
      </w:r>
    </w:p>
    <w:p w14:paraId="3EB692FD" w14:textId="77777777" w:rsidR="00346335" w:rsidRPr="00D3319F" w:rsidRDefault="003604E5" w:rsidP="003604E5">
      <w:pPr>
        <w:jc w:val="both"/>
        <w:outlineLvl w:val="1"/>
        <w:rPr>
          <w:rFonts w:ascii="Cambria" w:hAnsi="Cambria"/>
          <w:sz w:val="24"/>
          <w:szCs w:val="24"/>
        </w:rPr>
      </w:pPr>
      <w:r>
        <w:rPr>
          <w:rFonts w:ascii="Cambria" w:hAnsi="Cambria"/>
          <w:sz w:val="24"/>
          <w:szCs w:val="24"/>
        </w:rPr>
        <w:t>VI.7.</w:t>
      </w:r>
      <w:r>
        <w:rPr>
          <w:rFonts w:ascii="Cambria" w:hAnsi="Cambria"/>
          <w:sz w:val="24"/>
          <w:szCs w:val="24"/>
        </w:rPr>
        <w:tab/>
      </w:r>
      <w:r w:rsidR="00346335" w:rsidRPr="00D3319F">
        <w:rPr>
          <w:rFonts w:ascii="Cambria" w:hAnsi="Cambria"/>
          <w:sz w:val="24"/>
          <w:szCs w:val="24"/>
        </w:rPr>
        <w:t>Prodávajícímu zaniká jakýkoliv nárok na zvýšení ceny, jestliže písemně neoznámí nutnost jejího překročení a výši požadovaného zvýšení ceny bez zbytečného odkladu poté, kdy se ukázalo, že je zvýšení ceny nevyhnutelné. Samotné toto písemné oznámení však nezakládá právo Prodávajícího na zvýšení ceny, které je možné pouze za podmínek daných Smlouvou.</w:t>
      </w:r>
    </w:p>
    <w:p w14:paraId="7D31DAC9" w14:textId="77777777" w:rsidR="00346335" w:rsidRPr="00D3319F" w:rsidRDefault="00346335" w:rsidP="00346335">
      <w:pPr>
        <w:rPr>
          <w:rFonts w:ascii="Cambria" w:hAnsi="Cambria"/>
          <w:sz w:val="24"/>
          <w:szCs w:val="24"/>
        </w:rPr>
      </w:pPr>
    </w:p>
    <w:p w14:paraId="7CA339EA" w14:textId="77777777" w:rsidR="00346335" w:rsidRPr="00D3319F" w:rsidRDefault="00346335" w:rsidP="00346335">
      <w:pPr>
        <w:numPr>
          <w:ilvl w:val="0"/>
          <w:numId w:val="20"/>
        </w:numPr>
        <w:pBdr>
          <w:bottom w:val="single" w:sz="8" w:space="1" w:color="FF0000"/>
        </w:pBdr>
        <w:ind w:left="0"/>
        <w:jc w:val="center"/>
        <w:outlineLvl w:val="0"/>
        <w:rPr>
          <w:rFonts w:ascii="Cambria" w:hAnsi="Cambria"/>
          <w:b/>
          <w:sz w:val="28"/>
          <w:szCs w:val="28"/>
        </w:rPr>
      </w:pPr>
      <w:r w:rsidRPr="00D3319F">
        <w:rPr>
          <w:rFonts w:ascii="Cambria" w:hAnsi="Cambria"/>
          <w:b/>
          <w:sz w:val="28"/>
          <w:szCs w:val="28"/>
        </w:rPr>
        <w:lastRenderedPageBreak/>
        <w:t>Součinnost smluvních stran</w:t>
      </w:r>
    </w:p>
    <w:p w14:paraId="0402C3B6" w14:textId="77777777" w:rsidR="00346335" w:rsidRPr="00D3319F" w:rsidRDefault="003604E5" w:rsidP="003604E5">
      <w:pPr>
        <w:jc w:val="both"/>
        <w:outlineLvl w:val="1"/>
        <w:rPr>
          <w:rFonts w:ascii="Cambria" w:hAnsi="Cambria"/>
          <w:sz w:val="24"/>
          <w:szCs w:val="24"/>
        </w:rPr>
      </w:pPr>
      <w:proofErr w:type="gramStart"/>
      <w:r>
        <w:rPr>
          <w:rFonts w:ascii="Cambria" w:hAnsi="Cambria"/>
          <w:sz w:val="24"/>
          <w:szCs w:val="24"/>
        </w:rPr>
        <w:t>VII.1.</w:t>
      </w:r>
      <w:r>
        <w:rPr>
          <w:rFonts w:ascii="Cambria" w:hAnsi="Cambria"/>
          <w:sz w:val="24"/>
          <w:szCs w:val="24"/>
        </w:rPr>
        <w:tab/>
      </w:r>
      <w:r w:rsidR="00346335" w:rsidRPr="00D3319F">
        <w:rPr>
          <w:rFonts w:ascii="Cambria" w:hAnsi="Cambria"/>
          <w:sz w:val="24"/>
          <w:szCs w:val="24"/>
        </w:rPr>
        <w:t>Smluvní</w:t>
      </w:r>
      <w:proofErr w:type="gramEnd"/>
      <w:r w:rsidR="00346335" w:rsidRPr="00D3319F">
        <w:rPr>
          <w:rFonts w:ascii="Cambria" w:hAnsi="Cambria"/>
          <w:sz w:val="24"/>
          <w:szCs w:val="24"/>
        </w:rPr>
        <w:t xml:space="preserve"> strany se zavazují vyvinout veškeré úsilí k vytvoření potřebných podmínek pro dodání zboží dle podmínek stanovených Smlouvou, které vyplývají z jejich smluvního postavení. To platí i v případech, kde to není výslovně stanoveno ustanovením Smlouvy.</w:t>
      </w:r>
    </w:p>
    <w:p w14:paraId="791ACA85" w14:textId="77777777" w:rsidR="00346335" w:rsidRPr="00D3319F" w:rsidRDefault="003604E5" w:rsidP="003604E5">
      <w:pPr>
        <w:jc w:val="both"/>
        <w:outlineLvl w:val="1"/>
        <w:rPr>
          <w:rFonts w:ascii="Cambria" w:hAnsi="Cambria"/>
          <w:sz w:val="24"/>
          <w:szCs w:val="24"/>
        </w:rPr>
      </w:pPr>
      <w:r>
        <w:rPr>
          <w:rFonts w:ascii="Cambria" w:hAnsi="Cambria"/>
          <w:sz w:val="24"/>
          <w:szCs w:val="24"/>
        </w:rPr>
        <w:t>VII.2.</w:t>
      </w:r>
      <w:r>
        <w:rPr>
          <w:rFonts w:ascii="Cambria" w:hAnsi="Cambria"/>
          <w:sz w:val="24"/>
          <w:szCs w:val="24"/>
        </w:rPr>
        <w:tab/>
      </w:r>
      <w:r w:rsidR="00346335" w:rsidRPr="00D3319F">
        <w:rPr>
          <w:rFonts w:ascii="Cambria" w:hAnsi="Cambria"/>
          <w:sz w:val="24"/>
          <w:szCs w:val="24"/>
        </w:rPr>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13D8535E" w14:textId="77777777" w:rsidR="00346335" w:rsidRPr="00B27906" w:rsidRDefault="003604E5" w:rsidP="003604E5">
      <w:pPr>
        <w:jc w:val="both"/>
        <w:outlineLvl w:val="1"/>
        <w:rPr>
          <w:rFonts w:ascii="Cambria" w:hAnsi="Cambria"/>
          <w:sz w:val="24"/>
          <w:szCs w:val="24"/>
        </w:rPr>
      </w:pPr>
      <w:r>
        <w:rPr>
          <w:rFonts w:ascii="Cambria" w:hAnsi="Cambria"/>
          <w:sz w:val="24"/>
          <w:szCs w:val="24"/>
        </w:rPr>
        <w:t>VII.3.</w:t>
      </w:r>
      <w:r>
        <w:rPr>
          <w:rFonts w:ascii="Cambria" w:hAnsi="Cambria"/>
          <w:sz w:val="24"/>
          <w:szCs w:val="24"/>
        </w:rPr>
        <w:tab/>
      </w:r>
      <w:r w:rsidR="00346335" w:rsidRPr="00D3319F">
        <w:rPr>
          <w:rFonts w:ascii="Cambria" w:hAnsi="Cambria"/>
          <w:sz w:val="24"/>
          <w:szCs w:val="24"/>
        </w:rPr>
        <w:t xml:space="preserve">Prodávající se zavazuje, že na základě skutečností zjištěných v průběhu plnění povinností dle Smlouvy navrhne a provede opatření směřující k dodržení podmínek stanovených Smlouvou pro naplnění Smlouvy, k ochraně Zadavatele před škodami, ztrátami a zbytečnými výdaji a že poskytne Zadavateli veškeré potřebné doklady, konzultace, pomoc a jinou </w:t>
      </w:r>
      <w:r w:rsidR="00346335" w:rsidRPr="00B27906">
        <w:rPr>
          <w:rFonts w:ascii="Cambria" w:hAnsi="Cambria"/>
          <w:sz w:val="24"/>
          <w:szCs w:val="24"/>
        </w:rPr>
        <w:t>součinnost.</w:t>
      </w:r>
    </w:p>
    <w:p w14:paraId="6D030B25" w14:textId="510AD341" w:rsidR="00346335" w:rsidRPr="00B27906" w:rsidRDefault="003604E5" w:rsidP="003604E5">
      <w:pPr>
        <w:jc w:val="both"/>
        <w:outlineLvl w:val="1"/>
        <w:rPr>
          <w:rFonts w:ascii="Cambria" w:hAnsi="Cambria"/>
          <w:sz w:val="24"/>
          <w:szCs w:val="24"/>
        </w:rPr>
      </w:pPr>
      <w:r w:rsidRPr="00B27906">
        <w:rPr>
          <w:rFonts w:ascii="Cambria" w:hAnsi="Cambria"/>
          <w:sz w:val="24"/>
          <w:szCs w:val="24"/>
        </w:rPr>
        <w:t>VII.4.</w:t>
      </w:r>
      <w:r w:rsidRPr="00B27906">
        <w:rPr>
          <w:rFonts w:ascii="Cambria" w:hAnsi="Cambria"/>
          <w:sz w:val="24"/>
          <w:szCs w:val="24"/>
        </w:rPr>
        <w:tab/>
      </w:r>
      <w:r w:rsidR="00346335" w:rsidRPr="00B27906">
        <w:rPr>
          <w:rFonts w:ascii="Cambria" w:hAnsi="Cambria"/>
          <w:sz w:val="24"/>
          <w:szCs w:val="24"/>
        </w:rPr>
        <w:t>Smlouva je uzavírána v</w:t>
      </w:r>
      <w:r w:rsidR="006F4810" w:rsidRPr="00B27906">
        <w:rPr>
          <w:rFonts w:ascii="Cambria" w:hAnsi="Cambria"/>
          <w:sz w:val="24"/>
          <w:szCs w:val="24"/>
        </w:rPr>
        <w:t> </w:t>
      </w:r>
      <w:r w:rsidR="00346335" w:rsidRPr="00B27906">
        <w:rPr>
          <w:rFonts w:ascii="Cambria" w:hAnsi="Cambria"/>
          <w:sz w:val="24"/>
          <w:szCs w:val="24"/>
        </w:rPr>
        <w:t>rámci</w:t>
      </w:r>
      <w:r w:rsidR="006F4810" w:rsidRPr="00B27906">
        <w:rPr>
          <w:rFonts w:ascii="Cambria" w:hAnsi="Cambria"/>
          <w:sz w:val="24"/>
          <w:szCs w:val="24"/>
        </w:rPr>
        <w:t xml:space="preserve"> projektu spolufinancovaného z</w:t>
      </w:r>
      <w:r w:rsidR="003A676C">
        <w:rPr>
          <w:rFonts w:ascii="Cambria" w:hAnsi="Cambria"/>
          <w:sz w:val="24"/>
          <w:szCs w:val="24"/>
        </w:rPr>
        <w:t> </w:t>
      </w:r>
      <w:proofErr w:type="gramStart"/>
      <w:r w:rsidR="0094446B" w:rsidRPr="00B27906">
        <w:rPr>
          <w:rFonts w:ascii="Cambria" w:hAnsi="Cambria"/>
          <w:sz w:val="24"/>
          <w:szCs w:val="24"/>
        </w:rPr>
        <w:t>OP</w:t>
      </w:r>
      <w:proofErr w:type="gramEnd"/>
      <w:r w:rsidR="003A676C">
        <w:rPr>
          <w:rFonts w:ascii="Cambria" w:hAnsi="Cambria"/>
          <w:sz w:val="24"/>
          <w:szCs w:val="24"/>
        </w:rPr>
        <w:t xml:space="preserve"> </w:t>
      </w:r>
      <w:r w:rsidR="0094446B" w:rsidRPr="00B27906">
        <w:rPr>
          <w:rFonts w:ascii="Cambria" w:hAnsi="Cambria"/>
          <w:sz w:val="24"/>
          <w:szCs w:val="24"/>
        </w:rPr>
        <w:t>VVV</w:t>
      </w:r>
      <w:r w:rsidR="00346335" w:rsidRPr="00B27906">
        <w:rPr>
          <w:rFonts w:ascii="Cambria" w:hAnsi="Cambria"/>
          <w:sz w:val="24"/>
          <w:szCs w:val="24"/>
        </w:rPr>
        <w:t>.</w:t>
      </w:r>
    </w:p>
    <w:p w14:paraId="28CF8E04" w14:textId="2757414D" w:rsidR="00346335" w:rsidRDefault="003604E5" w:rsidP="003604E5">
      <w:pPr>
        <w:jc w:val="both"/>
        <w:outlineLvl w:val="1"/>
        <w:rPr>
          <w:rFonts w:ascii="Cambria" w:hAnsi="Cambria"/>
          <w:sz w:val="24"/>
          <w:szCs w:val="24"/>
        </w:rPr>
      </w:pPr>
      <w:proofErr w:type="gramStart"/>
      <w:r w:rsidRPr="00B27906">
        <w:rPr>
          <w:rFonts w:ascii="Cambria" w:hAnsi="Cambria"/>
          <w:sz w:val="24"/>
          <w:szCs w:val="24"/>
        </w:rPr>
        <w:t>VII.5.</w:t>
      </w:r>
      <w:r w:rsidRPr="00B27906">
        <w:rPr>
          <w:rFonts w:ascii="Cambria" w:hAnsi="Cambria"/>
          <w:sz w:val="24"/>
          <w:szCs w:val="24"/>
        </w:rPr>
        <w:tab/>
      </w:r>
      <w:r w:rsidR="00346335" w:rsidRPr="00B27906">
        <w:rPr>
          <w:rFonts w:ascii="Cambria" w:hAnsi="Cambria"/>
          <w:sz w:val="24"/>
          <w:szCs w:val="24"/>
        </w:rPr>
        <w:t>S ohledem</w:t>
      </w:r>
      <w:proofErr w:type="gramEnd"/>
      <w:r w:rsidR="00346335" w:rsidRPr="00B27906">
        <w:rPr>
          <w:rFonts w:ascii="Cambria" w:hAnsi="Cambria"/>
          <w:sz w:val="24"/>
          <w:szCs w:val="24"/>
        </w:rPr>
        <w:t xml:space="preserve"> na výše uvedené skutečnosti se </w:t>
      </w:r>
      <w:r w:rsidR="0071189B" w:rsidRPr="00B27906">
        <w:rPr>
          <w:rFonts w:ascii="Cambria" w:hAnsi="Cambria"/>
          <w:sz w:val="24"/>
          <w:szCs w:val="24"/>
        </w:rPr>
        <w:t>Prodávající zavazuje, že poskytne subjektům provádějícím audit a kontrolu splnění povinností spojených s realizací projektu veškeré nezbytné informace týkající se jeho činností Zadavatele (v souladu s nařízením ES č. 448/2004, pravidlo 1, bod č. 3,</w:t>
      </w:r>
      <w:r w:rsidR="003A676C">
        <w:rPr>
          <w:rFonts w:ascii="Cambria" w:hAnsi="Cambria"/>
          <w:sz w:val="24"/>
          <w:szCs w:val="24"/>
        </w:rPr>
        <w:t xml:space="preserve"> </w:t>
      </w:r>
      <w:r w:rsidR="0071189B" w:rsidRPr="00B27906">
        <w:rPr>
          <w:rFonts w:ascii="Cambria" w:hAnsi="Cambria"/>
          <w:sz w:val="24"/>
          <w:szCs w:val="24"/>
        </w:rPr>
        <w:t xml:space="preserve">2. a podmínkami </w:t>
      </w:r>
      <w:r w:rsidR="003A676C">
        <w:rPr>
          <w:rFonts w:ascii="Cambria" w:hAnsi="Cambria"/>
          <w:sz w:val="24"/>
          <w:szCs w:val="24"/>
        </w:rPr>
        <w:t>OP VVV</w:t>
      </w:r>
      <w:r w:rsidR="0071189B" w:rsidRPr="00B27906">
        <w:rPr>
          <w:rFonts w:ascii="Cambria" w:hAnsi="Cambria"/>
          <w:sz w:val="24"/>
          <w:szCs w:val="24"/>
        </w:rPr>
        <w:t>). Prodávající je tedy povinen poskytnout kompletní dokumentaci týkající se projektu a umožnit vstup příslušným kontrolním subjektům, a to po dobu danou právními předpisy ČR k jejich archivaci (zákon č. 563/1991 Sb., o účetnictví, a zákon č. 235/2004 Sb., o dani z přidané hodnoty) a po tuto dobu doklady související</w:t>
      </w:r>
      <w:r w:rsidR="0071189B" w:rsidRPr="0071189B">
        <w:rPr>
          <w:rFonts w:ascii="Cambria" w:hAnsi="Cambria"/>
          <w:sz w:val="24"/>
          <w:szCs w:val="24"/>
        </w:rPr>
        <w:t xml:space="preserve"> s plněním této zakázky archivovat. Prodávající je povinen poskytnout součinnost při výkonu finanční kontroly ve smyslu zákona č. 320/2001 Sb. v platném znění.</w:t>
      </w:r>
    </w:p>
    <w:p w14:paraId="269FD682" w14:textId="77777777" w:rsidR="00346335" w:rsidRPr="00D3319F" w:rsidRDefault="00346335" w:rsidP="00346335">
      <w:pPr>
        <w:numPr>
          <w:ilvl w:val="0"/>
          <w:numId w:val="20"/>
        </w:numPr>
        <w:pBdr>
          <w:bottom w:val="single" w:sz="8" w:space="1" w:color="FF0000"/>
        </w:pBdr>
        <w:ind w:left="0"/>
        <w:jc w:val="center"/>
        <w:outlineLvl w:val="0"/>
        <w:rPr>
          <w:rFonts w:ascii="Cambria" w:hAnsi="Cambria"/>
          <w:b/>
          <w:sz w:val="28"/>
          <w:szCs w:val="28"/>
        </w:rPr>
      </w:pPr>
      <w:r w:rsidRPr="00D3319F">
        <w:rPr>
          <w:rFonts w:ascii="Cambria" w:hAnsi="Cambria"/>
          <w:b/>
          <w:sz w:val="28"/>
          <w:szCs w:val="28"/>
        </w:rPr>
        <w:t>Záruka za zboží</w:t>
      </w:r>
    </w:p>
    <w:p w14:paraId="3BF2BE03" w14:textId="5970F4E6" w:rsidR="00346335" w:rsidRPr="00D3319F" w:rsidRDefault="003604E5" w:rsidP="003604E5">
      <w:pPr>
        <w:jc w:val="both"/>
        <w:outlineLvl w:val="1"/>
        <w:rPr>
          <w:rFonts w:ascii="Cambria" w:hAnsi="Cambria"/>
          <w:sz w:val="24"/>
          <w:szCs w:val="24"/>
        </w:rPr>
      </w:pPr>
      <w:proofErr w:type="gramStart"/>
      <w:r>
        <w:rPr>
          <w:rFonts w:ascii="Cambria" w:hAnsi="Cambria"/>
          <w:sz w:val="24"/>
          <w:szCs w:val="24"/>
        </w:rPr>
        <w:t>VIII.1.</w:t>
      </w:r>
      <w:r>
        <w:rPr>
          <w:rFonts w:ascii="Cambria" w:hAnsi="Cambria"/>
          <w:sz w:val="24"/>
          <w:szCs w:val="24"/>
        </w:rPr>
        <w:tab/>
      </w:r>
      <w:r w:rsidR="00346335" w:rsidRPr="00D3319F">
        <w:rPr>
          <w:rFonts w:ascii="Cambria" w:hAnsi="Cambria"/>
          <w:sz w:val="24"/>
          <w:szCs w:val="24"/>
        </w:rPr>
        <w:t>Prodávající</w:t>
      </w:r>
      <w:proofErr w:type="gramEnd"/>
      <w:r w:rsidR="00346335" w:rsidRPr="00D3319F">
        <w:rPr>
          <w:rFonts w:ascii="Cambria" w:hAnsi="Cambria"/>
          <w:sz w:val="24"/>
          <w:szCs w:val="24"/>
        </w:rPr>
        <w:t xml:space="preserve"> poskytuje záruku na celý předmět plnění dle čl. III. a čl. IV. Smlouvy po dobu </w:t>
      </w:r>
      <w:r w:rsidR="00B71D81">
        <w:rPr>
          <w:rFonts w:ascii="Cambria" w:hAnsi="Cambria"/>
          <w:b/>
          <w:sz w:val="24"/>
          <w:szCs w:val="24"/>
        </w:rPr>
        <w:t>24</w:t>
      </w:r>
      <w:r w:rsidR="00D13782">
        <w:rPr>
          <w:rFonts w:ascii="Cambria" w:hAnsi="Cambria"/>
          <w:b/>
          <w:sz w:val="24"/>
          <w:szCs w:val="24"/>
        </w:rPr>
        <w:t xml:space="preserve"> </w:t>
      </w:r>
      <w:r w:rsidR="00346335" w:rsidRPr="00D3319F">
        <w:rPr>
          <w:rFonts w:ascii="Cambria" w:hAnsi="Cambria"/>
          <w:b/>
          <w:sz w:val="24"/>
          <w:szCs w:val="24"/>
        </w:rPr>
        <w:t xml:space="preserve">měsíců </w:t>
      </w:r>
      <w:r w:rsidR="00346335" w:rsidRPr="00D3319F">
        <w:rPr>
          <w:rFonts w:ascii="Cambria" w:hAnsi="Cambria"/>
          <w:sz w:val="24"/>
          <w:szCs w:val="24"/>
        </w:rPr>
        <w:t>ode dne dodání zboží.</w:t>
      </w:r>
    </w:p>
    <w:p w14:paraId="6A703E8C" w14:textId="77777777" w:rsidR="00346335" w:rsidRPr="002D57A3" w:rsidRDefault="003604E5" w:rsidP="003604E5">
      <w:pPr>
        <w:jc w:val="both"/>
        <w:outlineLvl w:val="1"/>
        <w:rPr>
          <w:rFonts w:ascii="Cambria" w:hAnsi="Cambria"/>
          <w:sz w:val="24"/>
          <w:szCs w:val="24"/>
        </w:rPr>
      </w:pPr>
      <w:r>
        <w:rPr>
          <w:rFonts w:ascii="Cambria" w:hAnsi="Cambria"/>
          <w:sz w:val="24"/>
          <w:szCs w:val="24"/>
        </w:rPr>
        <w:t>VIII.2.</w:t>
      </w:r>
      <w:r>
        <w:rPr>
          <w:rFonts w:ascii="Cambria" w:hAnsi="Cambria"/>
          <w:sz w:val="24"/>
          <w:szCs w:val="24"/>
        </w:rPr>
        <w:tab/>
      </w:r>
      <w:r w:rsidR="00346335" w:rsidRPr="002D57A3">
        <w:rPr>
          <w:rFonts w:ascii="Cambria" w:hAnsi="Cambria"/>
          <w:sz w:val="24"/>
          <w:szCs w:val="24"/>
        </w:rPr>
        <w:t>V případě vzniku vad v záruční době zajistí Prodávající neprodlené převzetí dodávek v sídle zadavatele k servisní opravě od nahlášení vady a to do 24 hodin.</w:t>
      </w:r>
    </w:p>
    <w:p w14:paraId="6F1C694F" w14:textId="77777777" w:rsidR="00346335" w:rsidRDefault="002B6078" w:rsidP="003604E5">
      <w:pPr>
        <w:jc w:val="both"/>
        <w:outlineLvl w:val="1"/>
        <w:rPr>
          <w:rFonts w:ascii="Cambria" w:hAnsi="Cambria"/>
          <w:sz w:val="24"/>
          <w:szCs w:val="24"/>
        </w:rPr>
      </w:pPr>
      <w:r>
        <w:rPr>
          <w:rFonts w:ascii="Cambria" w:hAnsi="Cambria"/>
          <w:sz w:val="24"/>
          <w:szCs w:val="24"/>
        </w:rPr>
        <w:t>VIII.3</w:t>
      </w:r>
      <w:r w:rsidR="003604E5">
        <w:rPr>
          <w:rFonts w:ascii="Cambria" w:hAnsi="Cambria"/>
          <w:sz w:val="24"/>
          <w:szCs w:val="24"/>
        </w:rPr>
        <w:t>.</w:t>
      </w:r>
      <w:r w:rsidR="003604E5">
        <w:rPr>
          <w:rFonts w:ascii="Cambria" w:hAnsi="Cambria"/>
          <w:sz w:val="24"/>
          <w:szCs w:val="24"/>
        </w:rPr>
        <w:tab/>
      </w:r>
      <w:r w:rsidR="00346335" w:rsidRPr="00D3319F">
        <w:rPr>
          <w:rFonts w:ascii="Cambria" w:hAnsi="Cambria"/>
          <w:sz w:val="24"/>
          <w:szCs w:val="24"/>
        </w:rPr>
        <w:t>Za nahlášení vady je považováno telefonické oznámení a následně zaslání písemného (elektronické prostřednictvím e-mailu) oznámení vady Prodávajícímu.</w:t>
      </w:r>
    </w:p>
    <w:p w14:paraId="3000DD7B" w14:textId="77777777" w:rsidR="00071DA3" w:rsidRDefault="00071DA3" w:rsidP="003604E5">
      <w:pPr>
        <w:jc w:val="both"/>
        <w:outlineLvl w:val="1"/>
        <w:rPr>
          <w:rFonts w:ascii="Cambria" w:hAnsi="Cambria"/>
          <w:sz w:val="24"/>
          <w:szCs w:val="24"/>
        </w:rPr>
      </w:pPr>
    </w:p>
    <w:p w14:paraId="2C3D932C" w14:textId="77777777" w:rsidR="00346335" w:rsidRPr="00346335" w:rsidRDefault="00346335" w:rsidP="00346335">
      <w:pPr>
        <w:numPr>
          <w:ilvl w:val="0"/>
          <w:numId w:val="20"/>
        </w:numPr>
        <w:pBdr>
          <w:bottom w:val="single" w:sz="8" w:space="1" w:color="FF0000"/>
        </w:pBdr>
        <w:ind w:left="0"/>
        <w:jc w:val="center"/>
        <w:rPr>
          <w:rFonts w:ascii="Cambria" w:hAnsi="Cambria"/>
          <w:b/>
          <w:bCs/>
          <w:sz w:val="28"/>
          <w:szCs w:val="28"/>
        </w:rPr>
      </w:pPr>
      <w:r w:rsidRPr="00346335">
        <w:rPr>
          <w:rFonts w:ascii="Cambria" w:hAnsi="Cambria"/>
          <w:b/>
          <w:bCs/>
          <w:sz w:val="28"/>
          <w:szCs w:val="28"/>
        </w:rPr>
        <w:lastRenderedPageBreak/>
        <w:t>Úrok z prodlení a smluvní pokuta</w:t>
      </w:r>
    </w:p>
    <w:p w14:paraId="31A2D6AE" w14:textId="5D6FF1CC" w:rsidR="00346335" w:rsidRPr="009652A6" w:rsidRDefault="003604E5" w:rsidP="003604E5">
      <w:pPr>
        <w:jc w:val="both"/>
        <w:outlineLvl w:val="1"/>
        <w:rPr>
          <w:rFonts w:ascii="Cambria" w:hAnsi="Cambria"/>
          <w:sz w:val="24"/>
          <w:szCs w:val="24"/>
        </w:rPr>
      </w:pPr>
      <w:proofErr w:type="gramStart"/>
      <w:r w:rsidRPr="009652A6">
        <w:rPr>
          <w:rFonts w:ascii="Cambria" w:hAnsi="Cambria"/>
          <w:sz w:val="24"/>
          <w:szCs w:val="24"/>
        </w:rPr>
        <w:t>IX.1.</w:t>
      </w:r>
      <w:r w:rsidRPr="009652A6">
        <w:rPr>
          <w:rFonts w:ascii="Cambria" w:hAnsi="Cambria"/>
          <w:sz w:val="24"/>
          <w:szCs w:val="24"/>
        </w:rPr>
        <w:tab/>
      </w:r>
      <w:r w:rsidR="00346335" w:rsidRPr="009652A6">
        <w:rPr>
          <w:rFonts w:ascii="Cambria" w:hAnsi="Cambria"/>
          <w:sz w:val="24"/>
          <w:szCs w:val="24"/>
        </w:rPr>
        <w:t>Pro</w:t>
      </w:r>
      <w:proofErr w:type="gramEnd"/>
      <w:r w:rsidR="00346335" w:rsidRPr="009652A6">
        <w:rPr>
          <w:rFonts w:ascii="Cambria" w:hAnsi="Cambria"/>
          <w:sz w:val="24"/>
          <w:szCs w:val="24"/>
        </w:rPr>
        <w:t xml:space="preserve"> případ porušení níže uvedených smluvních povinností dohodly </w:t>
      </w:r>
      <w:r w:rsidR="00AE10F1">
        <w:rPr>
          <w:rFonts w:ascii="Cambria" w:hAnsi="Cambria"/>
          <w:sz w:val="24"/>
          <w:szCs w:val="24"/>
        </w:rPr>
        <w:t xml:space="preserve">smluvní </w:t>
      </w:r>
      <w:r w:rsidR="00346335" w:rsidRPr="009652A6">
        <w:rPr>
          <w:rFonts w:ascii="Cambria" w:hAnsi="Cambria"/>
          <w:sz w:val="24"/>
          <w:szCs w:val="24"/>
        </w:rPr>
        <w:t xml:space="preserve">strany tyto ve smyslu ustanovení § </w:t>
      </w:r>
      <w:r w:rsidR="00DB33EC">
        <w:rPr>
          <w:rFonts w:ascii="Cambria" w:hAnsi="Cambria"/>
          <w:sz w:val="24"/>
          <w:szCs w:val="24"/>
        </w:rPr>
        <w:t>2048</w:t>
      </w:r>
      <w:r w:rsidR="00346335" w:rsidRPr="009652A6">
        <w:rPr>
          <w:rFonts w:ascii="Cambria" w:hAnsi="Cambria"/>
          <w:sz w:val="24"/>
          <w:szCs w:val="24"/>
        </w:rPr>
        <w:t xml:space="preserve"> a násl. zákona č. </w:t>
      </w:r>
      <w:r w:rsidR="00DB33EC">
        <w:rPr>
          <w:rFonts w:ascii="Cambria" w:hAnsi="Cambria"/>
          <w:sz w:val="24"/>
          <w:szCs w:val="24"/>
        </w:rPr>
        <w:t>89/2012</w:t>
      </w:r>
      <w:r w:rsidR="00346335" w:rsidRPr="009652A6">
        <w:rPr>
          <w:rFonts w:ascii="Cambria" w:hAnsi="Cambria"/>
          <w:sz w:val="24"/>
          <w:szCs w:val="24"/>
        </w:rPr>
        <w:t xml:space="preserve"> Sb</w:t>
      </w:r>
      <w:r w:rsidR="00DB33EC">
        <w:rPr>
          <w:rFonts w:ascii="Cambria" w:hAnsi="Cambria"/>
          <w:sz w:val="24"/>
          <w:szCs w:val="24"/>
        </w:rPr>
        <w:t>.,</w:t>
      </w:r>
      <w:r w:rsidR="00346335" w:rsidRPr="009652A6">
        <w:rPr>
          <w:rFonts w:ascii="Cambria" w:hAnsi="Cambria"/>
          <w:sz w:val="24"/>
          <w:szCs w:val="24"/>
        </w:rPr>
        <w:t xml:space="preserve"> občanský zákoník v platném znění níže uvedené smluvní pokuty, jejichž sjednáním není dotčen </w:t>
      </w:r>
      <w:r w:rsidR="00DB33EC" w:rsidRPr="009652A6">
        <w:rPr>
          <w:rFonts w:ascii="Cambria" w:hAnsi="Cambria"/>
          <w:sz w:val="24"/>
          <w:szCs w:val="24"/>
        </w:rPr>
        <w:t xml:space="preserve">nárok </w:t>
      </w:r>
      <w:r w:rsidR="00DB33EC">
        <w:rPr>
          <w:rFonts w:ascii="Cambria" w:hAnsi="Cambria"/>
          <w:sz w:val="24"/>
          <w:szCs w:val="24"/>
        </w:rPr>
        <w:t>Zadavatele</w:t>
      </w:r>
      <w:r w:rsidR="00346335" w:rsidRPr="009652A6">
        <w:rPr>
          <w:rFonts w:ascii="Cambria" w:hAnsi="Cambria"/>
          <w:sz w:val="24"/>
          <w:szCs w:val="24"/>
        </w:rPr>
        <w:t xml:space="preserve"> na náhradu škody způsobené porušením povinnosti, zajištěné smluvní pokutou. Pohledávka Zadavatele na zaplacení smluvní pokuty může být započítána s pohledávkou Prodávajícího na zaplacení ceny.</w:t>
      </w:r>
    </w:p>
    <w:p w14:paraId="4F12A7AD" w14:textId="77777777" w:rsidR="00346335" w:rsidRPr="00381126" w:rsidRDefault="003604E5" w:rsidP="003604E5">
      <w:pPr>
        <w:jc w:val="both"/>
        <w:outlineLvl w:val="1"/>
        <w:rPr>
          <w:rFonts w:ascii="Cambria" w:hAnsi="Cambria"/>
          <w:sz w:val="24"/>
          <w:szCs w:val="24"/>
        </w:rPr>
      </w:pPr>
      <w:r>
        <w:rPr>
          <w:rFonts w:ascii="Cambria" w:hAnsi="Cambria"/>
          <w:sz w:val="24"/>
          <w:szCs w:val="24"/>
        </w:rPr>
        <w:t>IX.2.</w:t>
      </w:r>
      <w:r>
        <w:rPr>
          <w:rFonts w:ascii="Cambria" w:hAnsi="Cambria"/>
          <w:sz w:val="24"/>
          <w:szCs w:val="24"/>
        </w:rPr>
        <w:tab/>
      </w:r>
      <w:r w:rsidR="00346335" w:rsidRPr="00D3319F">
        <w:rPr>
          <w:rFonts w:ascii="Cambria" w:hAnsi="Cambria"/>
          <w:sz w:val="24"/>
          <w:szCs w:val="24"/>
        </w:rPr>
        <w:t>Pokud bude Prodávající v prodlení s termínem plnění, je Zadavatel oprávněn účtovat Prodáva</w:t>
      </w:r>
      <w:r w:rsidR="00A52E12">
        <w:rPr>
          <w:rFonts w:ascii="Cambria" w:hAnsi="Cambria"/>
          <w:sz w:val="24"/>
          <w:szCs w:val="24"/>
        </w:rPr>
        <w:t xml:space="preserve">jícímu </w:t>
      </w:r>
      <w:r w:rsidR="00A52E12" w:rsidRPr="00381126">
        <w:rPr>
          <w:rFonts w:ascii="Cambria" w:hAnsi="Cambria"/>
          <w:sz w:val="24"/>
          <w:szCs w:val="24"/>
        </w:rPr>
        <w:t xml:space="preserve">smluvní pokutu ve výši </w:t>
      </w:r>
      <w:r w:rsidR="00381126" w:rsidRPr="00381126">
        <w:rPr>
          <w:rFonts w:ascii="Cambria" w:hAnsi="Cambria"/>
          <w:sz w:val="24"/>
          <w:szCs w:val="24"/>
        </w:rPr>
        <w:t>1</w:t>
      </w:r>
      <w:r w:rsidR="00346335" w:rsidRPr="00381126">
        <w:rPr>
          <w:rFonts w:ascii="Cambria" w:hAnsi="Cambria"/>
          <w:sz w:val="24"/>
          <w:szCs w:val="24"/>
        </w:rPr>
        <w:t>.000,- Kč za každý i započatý den prodlení.</w:t>
      </w:r>
    </w:p>
    <w:p w14:paraId="19B78938" w14:textId="77777777" w:rsidR="00346335" w:rsidRPr="00381126" w:rsidRDefault="003604E5" w:rsidP="003604E5">
      <w:pPr>
        <w:jc w:val="both"/>
        <w:outlineLvl w:val="1"/>
        <w:rPr>
          <w:rFonts w:ascii="Cambria" w:hAnsi="Cambria"/>
          <w:sz w:val="24"/>
          <w:szCs w:val="24"/>
        </w:rPr>
      </w:pPr>
      <w:r w:rsidRPr="00381126">
        <w:rPr>
          <w:rFonts w:ascii="Cambria" w:hAnsi="Cambria"/>
          <w:sz w:val="24"/>
          <w:szCs w:val="24"/>
        </w:rPr>
        <w:t>IX.3.</w:t>
      </w:r>
      <w:r w:rsidRPr="00381126">
        <w:rPr>
          <w:rFonts w:ascii="Cambria" w:hAnsi="Cambria"/>
          <w:sz w:val="24"/>
          <w:szCs w:val="24"/>
        </w:rPr>
        <w:tab/>
      </w:r>
      <w:r w:rsidR="00346335" w:rsidRPr="00381126">
        <w:rPr>
          <w:rFonts w:ascii="Cambria" w:hAnsi="Cambria"/>
          <w:sz w:val="24"/>
          <w:szCs w:val="24"/>
        </w:rPr>
        <w:t>Dojde-li ze strany Zadavatele k prodlení při úhradě faktury je Prodávající oprávněn požadovat úhradu úroku z prodlení ve výši 0,05 % z dlužné částky za každý den prodlení.</w:t>
      </w:r>
    </w:p>
    <w:p w14:paraId="3117D601" w14:textId="3FB0506A" w:rsidR="00346335" w:rsidRPr="002D57A3" w:rsidRDefault="003604E5" w:rsidP="003604E5">
      <w:pPr>
        <w:jc w:val="both"/>
        <w:outlineLvl w:val="1"/>
        <w:rPr>
          <w:rFonts w:ascii="Cambria" w:hAnsi="Cambria"/>
          <w:sz w:val="24"/>
          <w:szCs w:val="24"/>
        </w:rPr>
      </w:pPr>
      <w:proofErr w:type="gramStart"/>
      <w:r w:rsidRPr="00381126">
        <w:rPr>
          <w:rFonts w:ascii="Cambria" w:hAnsi="Cambria"/>
          <w:sz w:val="24"/>
          <w:szCs w:val="24"/>
        </w:rPr>
        <w:t>IX.4.</w:t>
      </w:r>
      <w:r w:rsidRPr="00381126">
        <w:rPr>
          <w:rFonts w:ascii="Cambria" w:hAnsi="Cambria"/>
          <w:sz w:val="24"/>
          <w:szCs w:val="24"/>
        </w:rPr>
        <w:tab/>
      </w:r>
      <w:r w:rsidR="00346335" w:rsidRPr="00381126">
        <w:rPr>
          <w:rFonts w:ascii="Cambria" w:hAnsi="Cambria"/>
          <w:sz w:val="24"/>
          <w:szCs w:val="24"/>
        </w:rPr>
        <w:t>Pro</w:t>
      </w:r>
      <w:proofErr w:type="gramEnd"/>
      <w:r w:rsidR="00346335" w:rsidRPr="00381126">
        <w:rPr>
          <w:rFonts w:ascii="Cambria" w:hAnsi="Cambria"/>
          <w:sz w:val="24"/>
          <w:szCs w:val="24"/>
        </w:rPr>
        <w:t xml:space="preserve"> případ, že Prodávající provede jakékoliv změny či odchylky od </w:t>
      </w:r>
      <w:r w:rsidR="00643883">
        <w:rPr>
          <w:rFonts w:ascii="Cambria" w:hAnsi="Cambria"/>
          <w:sz w:val="24"/>
          <w:szCs w:val="24"/>
        </w:rPr>
        <w:t>zboží</w:t>
      </w:r>
      <w:r w:rsidR="00346335" w:rsidRPr="00381126">
        <w:rPr>
          <w:rFonts w:ascii="Cambria" w:hAnsi="Cambria"/>
          <w:sz w:val="24"/>
          <w:szCs w:val="24"/>
        </w:rPr>
        <w:t xml:space="preserve"> uveden</w:t>
      </w:r>
      <w:r w:rsidR="00643883">
        <w:rPr>
          <w:rFonts w:ascii="Cambria" w:hAnsi="Cambria"/>
          <w:sz w:val="24"/>
          <w:szCs w:val="24"/>
        </w:rPr>
        <w:t>ého</w:t>
      </w:r>
      <w:r w:rsidR="00346335" w:rsidRPr="00381126">
        <w:rPr>
          <w:rFonts w:ascii="Cambria" w:hAnsi="Cambria"/>
          <w:sz w:val="24"/>
          <w:szCs w:val="24"/>
        </w:rPr>
        <w:t xml:space="preserve"> v oceněných Technických podmínkách bez předchozího odsouhlasení Zadavatelem, je Prodávající povinen uhradit smluvní pokutu, kterou s</w:t>
      </w:r>
      <w:r w:rsidR="00694E1A" w:rsidRPr="00381126">
        <w:rPr>
          <w:rFonts w:ascii="Cambria" w:hAnsi="Cambria"/>
          <w:sz w:val="24"/>
          <w:szCs w:val="24"/>
        </w:rPr>
        <w:t xml:space="preserve">trany </w:t>
      </w:r>
      <w:r w:rsidR="00520BE5">
        <w:rPr>
          <w:rFonts w:ascii="Cambria" w:hAnsi="Cambria"/>
          <w:sz w:val="24"/>
          <w:szCs w:val="24"/>
        </w:rPr>
        <w:t>S</w:t>
      </w:r>
      <w:r w:rsidR="00694E1A" w:rsidRPr="00381126">
        <w:rPr>
          <w:rFonts w:ascii="Cambria" w:hAnsi="Cambria"/>
          <w:sz w:val="24"/>
          <w:szCs w:val="24"/>
        </w:rPr>
        <w:t xml:space="preserve">mlouvy sjednaly ve výši </w:t>
      </w:r>
      <w:r w:rsidR="00381126" w:rsidRPr="00381126">
        <w:rPr>
          <w:rFonts w:ascii="Cambria" w:hAnsi="Cambria"/>
          <w:sz w:val="24"/>
          <w:szCs w:val="24"/>
        </w:rPr>
        <w:t>5</w:t>
      </w:r>
      <w:r w:rsidR="00346335" w:rsidRPr="00381126">
        <w:rPr>
          <w:rFonts w:ascii="Cambria" w:hAnsi="Cambria"/>
          <w:sz w:val="24"/>
          <w:szCs w:val="24"/>
        </w:rPr>
        <w:t>.000,-Kč za každý případ změny či odchylky zvlášť (jednotlivou změnou či odchylkou je přitom chápán rozpor</w:t>
      </w:r>
      <w:r w:rsidR="00643883">
        <w:rPr>
          <w:rFonts w:ascii="Cambria" w:hAnsi="Cambria"/>
          <w:sz w:val="24"/>
          <w:szCs w:val="24"/>
        </w:rPr>
        <w:t xml:space="preserve"> se zbožím </w:t>
      </w:r>
      <w:r w:rsidR="00346335" w:rsidRPr="00D3319F">
        <w:rPr>
          <w:rFonts w:ascii="Cambria" w:hAnsi="Cambria"/>
          <w:sz w:val="24"/>
          <w:szCs w:val="24"/>
        </w:rPr>
        <w:t xml:space="preserve">uvedeným v </w:t>
      </w:r>
      <w:r w:rsidR="00902E01">
        <w:rPr>
          <w:rFonts w:ascii="Cambria" w:hAnsi="Cambria"/>
          <w:sz w:val="24"/>
          <w:szCs w:val="24"/>
        </w:rPr>
        <w:t>příslušné</w:t>
      </w:r>
      <w:r w:rsidR="00346335" w:rsidRPr="00D3319F">
        <w:rPr>
          <w:rFonts w:ascii="Cambria" w:hAnsi="Cambria"/>
          <w:sz w:val="24"/>
          <w:szCs w:val="24"/>
        </w:rPr>
        <w:t xml:space="preserve"> položce oceněných Technických podmínek</w:t>
      </w:r>
      <w:r w:rsidR="00902E01">
        <w:rPr>
          <w:rFonts w:ascii="Cambria" w:hAnsi="Cambria"/>
          <w:sz w:val="24"/>
          <w:szCs w:val="24"/>
        </w:rPr>
        <w:t>, které jsou nedílnou přílohou</w:t>
      </w:r>
      <w:r w:rsidR="005D681D">
        <w:rPr>
          <w:rFonts w:ascii="Cambria" w:hAnsi="Cambria"/>
          <w:sz w:val="24"/>
          <w:szCs w:val="24"/>
        </w:rPr>
        <w:t xml:space="preserve"> č. 1 </w:t>
      </w:r>
      <w:r w:rsidR="00902E01">
        <w:rPr>
          <w:rFonts w:ascii="Cambria" w:hAnsi="Cambria"/>
          <w:sz w:val="24"/>
          <w:szCs w:val="24"/>
        </w:rPr>
        <w:t xml:space="preserve">této </w:t>
      </w:r>
      <w:r w:rsidR="00520BE5">
        <w:rPr>
          <w:rFonts w:ascii="Cambria" w:hAnsi="Cambria"/>
          <w:sz w:val="24"/>
          <w:szCs w:val="24"/>
        </w:rPr>
        <w:t>S</w:t>
      </w:r>
      <w:r w:rsidR="00902E01">
        <w:rPr>
          <w:rFonts w:ascii="Cambria" w:hAnsi="Cambria"/>
          <w:sz w:val="24"/>
          <w:szCs w:val="24"/>
        </w:rPr>
        <w:t>mlouvy.</w:t>
      </w:r>
    </w:p>
    <w:p w14:paraId="7A79A1BA" w14:textId="77777777" w:rsidR="00346335" w:rsidRPr="002D57A3" w:rsidRDefault="003604E5" w:rsidP="003604E5">
      <w:pPr>
        <w:jc w:val="both"/>
        <w:outlineLvl w:val="1"/>
        <w:rPr>
          <w:rFonts w:ascii="Cambria" w:hAnsi="Cambria"/>
          <w:sz w:val="24"/>
          <w:szCs w:val="24"/>
        </w:rPr>
      </w:pPr>
      <w:r>
        <w:rPr>
          <w:rFonts w:ascii="Cambria" w:hAnsi="Cambria"/>
          <w:sz w:val="24"/>
          <w:szCs w:val="24"/>
        </w:rPr>
        <w:t>IX.5.</w:t>
      </w:r>
      <w:r>
        <w:rPr>
          <w:rFonts w:ascii="Cambria" w:hAnsi="Cambria"/>
          <w:sz w:val="24"/>
          <w:szCs w:val="24"/>
        </w:rPr>
        <w:tab/>
      </w:r>
      <w:r w:rsidR="00346335" w:rsidRPr="00D3319F">
        <w:rPr>
          <w:rFonts w:ascii="Cambria" w:hAnsi="Cambria"/>
          <w:sz w:val="24"/>
          <w:szCs w:val="24"/>
        </w:rPr>
        <w:t>Smluvní pokutu vyúčtuje oprávněná strana do 30 dnů od jejích zjištění a druhá strana je povinna smluvní pokutu uhradit do 30 dnů od obdržení vyúčtování. Totéž se týká úroků z prodlení.</w:t>
      </w:r>
    </w:p>
    <w:p w14:paraId="26C1454F" w14:textId="77777777" w:rsidR="00346335" w:rsidRPr="00346335" w:rsidRDefault="00346335" w:rsidP="00346335">
      <w:pPr>
        <w:numPr>
          <w:ilvl w:val="0"/>
          <w:numId w:val="20"/>
        </w:numPr>
        <w:pBdr>
          <w:bottom w:val="single" w:sz="8" w:space="1" w:color="FF0000"/>
        </w:pBdr>
        <w:ind w:left="0"/>
        <w:jc w:val="center"/>
        <w:rPr>
          <w:rFonts w:ascii="Cambria" w:hAnsi="Cambria"/>
          <w:b/>
          <w:bCs/>
          <w:sz w:val="28"/>
          <w:szCs w:val="28"/>
        </w:rPr>
      </w:pPr>
      <w:r w:rsidRPr="00346335">
        <w:rPr>
          <w:rFonts w:ascii="Cambria" w:hAnsi="Cambria"/>
          <w:b/>
          <w:bCs/>
          <w:sz w:val="28"/>
          <w:szCs w:val="28"/>
        </w:rPr>
        <w:t>Odstoupení od Smlouvy</w:t>
      </w:r>
    </w:p>
    <w:p w14:paraId="27B94F5F" w14:textId="77777777" w:rsidR="00346335" w:rsidRPr="00D3319F" w:rsidRDefault="003604E5" w:rsidP="003604E5">
      <w:pPr>
        <w:jc w:val="both"/>
        <w:outlineLvl w:val="1"/>
        <w:rPr>
          <w:rFonts w:ascii="Cambria" w:hAnsi="Cambria"/>
          <w:sz w:val="24"/>
          <w:szCs w:val="24"/>
        </w:rPr>
      </w:pPr>
      <w:proofErr w:type="gramStart"/>
      <w:r>
        <w:rPr>
          <w:rFonts w:ascii="Cambria" w:hAnsi="Cambria"/>
          <w:sz w:val="24"/>
          <w:szCs w:val="24"/>
        </w:rPr>
        <w:t>X.1.</w:t>
      </w:r>
      <w:r>
        <w:rPr>
          <w:rFonts w:ascii="Cambria" w:hAnsi="Cambria"/>
          <w:sz w:val="24"/>
          <w:szCs w:val="24"/>
        </w:rPr>
        <w:tab/>
      </w:r>
      <w:r w:rsidR="00346335" w:rsidRPr="00D3319F">
        <w:rPr>
          <w:rFonts w:ascii="Cambria" w:hAnsi="Cambria"/>
          <w:sz w:val="24"/>
          <w:szCs w:val="24"/>
        </w:rPr>
        <w:t>Smluvní</w:t>
      </w:r>
      <w:proofErr w:type="gramEnd"/>
      <w:r w:rsidR="00346335" w:rsidRPr="00D3319F">
        <w:rPr>
          <w:rFonts w:ascii="Cambria" w:hAnsi="Cambria"/>
          <w:sz w:val="24"/>
          <w:szCs w:val="24"/>
        </w:rPr>
        <w:t xml:space="preserve"> strany se dohodly, že mohou od Smlouvy odstoupit v případech, kdy to stanoví zákon nebo Smlouva. Odstoupení od Smlouvy musí být provedeno písemnou formou a je účinné okamžikem jeho doručení druhé straně. Odstoupením od Smlouvy zanikají práva a povinnosti stran ze Smlouvy pro dosud nesplněnou část závazku, s výjimkou nároku na náhradu škody vzniklé porušením Smlouvy, smluvních ustanovení týkajících se volby práva, řešení sporů mezi smluvními stranami a jiných ustanovení, které podle projevené vůle stran nebo vzhledem ke své povaze mají trvat i po ukončení Smlouvy. </w:t>
      </w:r>
    </w:p>
    <w:p w14:paraId="0B26AAB5" w14:textId="77777777" w:rsidR="00346335" w:rsidRPr="00D3319F" w:rsidRDefault="003604E5" w:rsidP="003604E5">
      <w:pPr>
        <w:jc w:val="both"/>
        <w:outlineLvl w:val="1"/>
        <w:rPr>
          <w:rFonts w:ascii="Cambria" w:hAnsi="Cambria"/>
          <w:sz w:val="24"/>
          <w:szCs w:val="24"/>
        </w:rPr>
      </w:pPr>
      <w:r>
        <w:rPr>
          <w:rFonts w:ascii="Cambria" w:hAnsi="Cambria"/>
          <w:sz w:val="24"/>
          <w:szCs w:val="24"/>
        </w:rPr>
        <w:t>X.2.</w:t>
      </w:r>
      <w:r>
        <w:rPr>
          <w:rFonts w:ascii="Cambria" w:hAnsi="Cambria"/>
          <w:sz w:val="24"/>
          <w:szCs w:val="24"/>
        </w:rPr>
        <w:tab/>
      </w:r>
      <w:r w:rsidR="00346335" w:rsidRPr="00D3319F">
        <w:rPr>
          <w:rFonts w:ascii="Cambria" w:hAnsi="Cambria"/>
          <w:sz w:val="24"/>
          <w:szCs w:val="24"/>
        </w:rPr>
        <w:t>Smluvní strany Smlouvy se dohodly, že podstatným porušením Smlouvy se rozumí zejména:</w:t>
      </w:r>
    </w:p>
    <w:p w14:paraId="656FA842" w14:textId="77777777" w:rsidR="00346335" w:rsidRPr="00D3319F" w:rsidRDefault="00346335" w:rsidP="00714C5C">
      <w:pPr>
        <w:numPr>
          <w:ilvl w:val="2"/>
          <w:numId w:val="4"/>
        </w:numPr>
        <w:ind w:left="851" w:hanging="425"/>
        <w:jc w:val="both"/>
        <w:outlineLvl w:val="2"/>
        <w:rPr>
          <w:rFonts w:ascii="Cambria" w:hAnsi="Cambria"/>
          <w:sz w:val="24"/>
          <w:szCs w:val="24"/>
        </w:rPr>
      </w:pPr>
      <w:r w:rsidRPr="00D3319F">
        <w:rPr>
          <w:rFonts w:ascii="Cambria" w:hAnsi="Cambria"/>
          <w:sz w:val="24"/>
          <w:szCs w:val="24"/>
        </w:rPr>
        <w:t xml:space="preserve">jestliže se Prodávající dostane do prodlení s dodáním zboží delšího než čtrnáct kalendářních dnů, a/nebo </w:t>
      </w:r>
    </w:p>
    <w:p w14:paraId="0796E943" w14:textId="77777777" w:rsidR="00346335" w:rsidRPr="00D3319F" w:rsidRDefault="00346335" w:rsidP="00714C5C">
      <w:pPr>
        <w:numPr>
          <w:ilvl w:val="2"/>
          <w:numId w:val="4"/>
        </w:numPr>
        <w:ind w:left="851" w:hanging="425"/>
        <w:jc w:val="both"/>
        <w:outlineLvl w:val="2"/>
        <w:rPr>
          <w:rFonts w:ascii="Cambria" w:hAnsi="Cambria"/>
          <w:sz w:val="24"/>
          <w:szCs w:val="24"/>
        </w:rPr>
      </w:pPr>
      <w:r w:rsidRPr="00D3319F">
        <w:rPr>
          <w:rFonts w:ascii="Cambria" w:hAnsi="Cambria"/>
          <w:sz w:val="24"/>
          <w:szCs w:val="24"/>
        </w:rPr>
        <w:lastRenderedPageBreak/>
        <w:t>jestliže bude zahájeno insolvenční řízení dle zák. č. 182/2006 Sb., o úpadku a způsobech jeho řešení v platném znění, jehož předmětem bude úpadek nebo hrozící úpadek Prodávajícího; a/nebo</w:t>
      </w:r>
    </w:p>
    <w:p w14:paraId="437F576D" w14:textId="77777777" w:rsidR="00346335" w:rsidRPr="00D3319F" w:rsidRDefault="00346335" w:rsidP="00714C5C">
      <w:pPr>
        <w:numPr>
          <w:ilvl w:val="2"/>
          <w:numId w:val="4"/>
        </w:numPr>
        <w:ind w:left="851" w:hanging="425"/>
        <w:jc w:val="both"/>
        <w:outlineLvl w:val="2"/>
        <w:rPr>
          <w:rFonts w:ascii="Cambria" w:hAnsi="Cambria"/>
          <w:sz w:val="24"/>
          <w:szCs w:val="24"/>
        </w:rPr>
      </w:pPr>
      <w:r w:rsidRPr="00D3319F">
        <w:rPr>
          <w:rFonts w:ascii="Cambria" w:hAnsi="Cambria"/>
          <w:sz w:val="24"/>
          <w:szCs w:val="24"/>
        </w:rPr>
        <w:t>Prodávající vstoupil do likvidace; a/nebo</w:t>
      </w:r>
    </w:p>
    <w:p w14:paraId="0749D142" w14:textId="3D0EEF6C" w:rsidR="00E357A9" w:rsidRPr="00A15F7F" w:rsidRDefault="00346335" w:rsidP="00714C5C">
      <w:pPr>
        <w:numPr>
          <w:ilvl w:val="2"/>
          <w:numId w:val="4"/>
        </w:numPr>
        <w:ind w:left="851" w:hanging="425"/>
        <w:jc w:val="both"/>
        <w:outlineLvl w:val="1"/>
        <w:rPr>
          <w:rFonts w:ascii="Cambria" w:hAnsi="Cambria"/>
          <w:sz w:val="24"/>
          <w:szCs w:val="24"/>
        </w:rPr>
      </w:pPr>
      <w:r w:rsidRPr="00A15F7F">
        <w:rPr>
          <w:rFonts w:ascii="Cambria" w:hAnsi="Cambria"/>
          <w:sz w:val="24"/>
          <w:szCs w:val="24"/>
        </w:rPr>
        <w:t>Prodávající uzavřel smlouvu o prodeji či nájmu podniku či jeho části, na základě které převedl, resp. pronajal, svůj podnik či tu jeho část, jejíž součástí jsou i práva a závazky z právního vztahu dle Smlouvy na třetí osobu</w:t>
      </w:r>
      <w:r w:rsidR="00D13782">
        <w:rPr>
          <w:rFonts w:ascii="Cambria" w:hAnsi="Cambria"/>
          <w:sz w:val="24"/>
          <w:szCs w:val="24"/>
        </w:rPr>
        <w:t>.</w:t>
      </w:r>
    </w:p>
    <w:p w14:paraId="75D0D2DC" w14:textId="77777777" w:rsidR="00346335" w:rsidRPr="00346335" w:rsidRDefault="00346335" w:rsidP="00346335">
      <w:pPr>
        <w:numPr>
          <w:ilvl w:val="0"/>
          <w:numId w:val="20"/>
        </w:numPr>
        <w:pBdr>
          <w:bottom w:val="single" w:sz="8" w:space="1" w:color="FF0000"/>
        </w:pBdr>
        <w:ind w:left="0"/>
        <w:jc w:val="center"/>
        <w:rPr>
          <w:rFonts w:ascii="Cambria" w:hAnsi="Cambria"/>
          <w:b/>
          <w:bCs/>
          <w:sz w:val="28"/>
          <w:szCs w:val="28"/>
        </w:rPr>
      </w:pPr>
      <w:r w:rsidRPr="00346335">
        <w:rPr>
          <w:rFonts w:ascii="Cambria" w:hAnsi="Cambria"/>
          <w:b/>
          <w:bCs/>
          <w:sz w:val="28"/>
          <w:szCs w:val="28"/>
        </w:rPr>
        <w:t>Vyšší moc</w:t>
      </w:r>
    </w:p>
    <w:p w14:paraId="253232CA" w14:textId="77777777" w:rsidR="00346335" w:rsidRPr="00D3319F" w:rsidRDefault="003604E5" w:rsidP="003604E5">
      <w:pPr>
        <w:jc w:val="both"/>
        <w:outlineLvl w:val="1"/>
        <w:rPr>
          <w:rFonts w:ascii="Cambria" w:hAnsi="Cambria"/>
          <w:sz w:val="24"/>
          <w:szCs w:val="24"/>
        </w:rPr>
      </w:pPr>
      <w:proofErr w:type="gramStart"/>
      <w:r>
        <w:rPr>
          <w:rFonts w:ascii="Cambria" w:hAnsi="Cambria"/>
          <w:sz w:val="24"/>
          <w:szCs w:val="24"/>
        </w:rPr>
        <w:t>XI.1.</w:t>
      </w:r>
      <w:r>
        <w:rPr>
          <w:rFonts w:ascii="Cambria" w:hAnsi="Cambria"/>
          <w:sz w:val="24"/>
          <w:szCs w:val="24"/>
        </w:rPr>
        <w:tab/>
      </w:r>
      <w:r w:rsidR="00346335" w:rsidRPr="00D3319F">
        <w:rPr>
          <w:rFonts w:ascii="Cambria" w:hAnsi="Cambria"/>
          <w:sz w:val="24"/>
          <w:szCs w:val="24"/>
        </w:rPr>
        <w:t>Za</w:t>
      </w:r>
      <w:proofErr w:type="gramEnd"/>
      <w:r w:rsidR="00346335" w:rsidRPr="00D3319F">
        <w:rPr>
          <w:rFonts w:ascii="Cambria" w:hAnsi="Cambria"/>
          <w:sz w:val="24"/>
          <w:szCs w:val="24"/>
        </w:rPr>
        <w:t xml:space="preserve"> vyšší moc se považují okolnosti mající vliv na dodání zboží, které nejsou závislé na smluvních stranách a které smluvní strany nemohou ovlivnit. Jedná se např. o válku, mobilizaci, povstání a živelné pohromy apod.</w:t>
      </w:r>
    </w:p>
    <w:p w14:paraId="11D3470D" w14:textId="77777777" w:rsidR="00346335" w:rsidRDefault="003604E5" w:rsidP="003604E5">
      <w:pPr>
        <w:jc w:val="both"/>
        <w:outlineLvl w:val="1"/>
        <w:rPr>
          <w:rFonts w:ascii="Cambria" w:hAnsi="Cambria"/>
          <w:sz w:val="24"/>
          <w:szCs w:val="24"/>
        </w:rPr>
      </w:pPr>
      <w:r>
        <w:rPr>
          <w:rFonts w:ascii="Cambria" w:hAnsi="Cambria"/>
          <w:sz w:val="24"/>
          <w:szCs w:val="24"/>
        </w:rPr>
        <w:t>XI.2.</w:t>
      </w:r>
      <w:r>
        <w:rPr>
          <w:rFonts w:ascii="Cambria" w:hAnsi="Cambria"/>
          <w:sz w:val="24"/>
          <w:szCs w:val="24"/>
        </w:rPr>
        <w:tab/>
      </w:r>
      <w:r w:rsidR="00346335" w:rsidRPr="00D3319F">
        <w:rPr>
          <w:rFonts w:ascii="Cambria" w:hAnsi="Cambria"/>
          <w:sz w:val="24"/>
          <w:szCs w:val="24"/>
        </w:rPr>
        <w:t>Pokud se provedení předmětu plnění za sjednaných podmínek stane nemožným v důsledku vzniku vyšší moci, strana, která se bude chtít na vyšší moc odvolat, požádá druhou stranu o úpravu Smlouvy ve vztahu k předmětu, ceně a době plnění. Pokud nedojde k dohodě, má strana, která se důvodně odvolala na vyšší moc, právo odstoupit od Smlouvy. Účinnost odstoupení nastává v tomto případě dnem doručení oznámení.</w:t>
      </w:r>
    </w:p>
    <w:p w14:paraId="66D81BD5" w14:textId="6F4746AA" w:rsidR="00346335" w:rsidRPr="00D13782" w:rsidRDefault="00346335" w:rsidP="00346335">
      <w:pPr>
        <w:numPr>
          <w:ilvl w:val="0"/>
          <w:numId w:val="20"/>
        </w:numPr>
        <w:pBdr>
          <w:bottom w:val="single" w:sz="8" w:space="1" w:color="FF0000"/>
        </w:pBdr>
        <w:ind w:left="0"/>
        <w:jc w:val="center"/>
        <w:rPr>
          <w:rFonts w:ascii="Cambria" w:hAnsi="Cambria"/>
          <w:b/>
          <w:bCs/>
          <w:sz w:val="28"/>
          <w:szCs w:val="28"/>
        </w:rPr>
      </w:pPr>
      <w:r w:rsidRPr="00346335">
        <w:rPr>
          <w:rFonts w:ascii="Cambria" w:hAnsi="Cambria"/>
          <w:b/>
          <w:bCs/>
          <w:sz w:val="28"/>
          <w:szCs w:val="28"/>
        </w:rPr>
        <w:t>Společná ustanovení</w:t>
      </w:r>
    </w:p>
    <w:p w14:paraId="0BB09F89" w14:textId="77777777" w:rsidR="00346335" w:rsidRPr="00D3319F" w:rsidRDefault="003604E5" w:rsidP="003604E5">
      <w:pPr>
        <w:jc w:val="both"/>
        <w:outlineLvl w:val="1"/>
        <w:rPr>
          <w:rFonts w:ascii="Cambria" w:hAnsi="Cambria"/>
          <w:sz w:val="24"/>
          <w:szCs w:val="24"/>
        </w:rPr>
      </w:pPr>
      <w:proofErr w:type="gramStart"/>
      <w:r>
        <w:rPr>
          <w:rFonts w:ascii="Cambria" w:hAnsi="Cambria"/>
          <w:sz w:val="24"/>
          <w:szCs w:val="24"/>
        </w:rPr>
        <w:t>XII.1.</w:t>
      </w:r>
      <w:r>
        <w:rPr>
          <w:rFonts w:ascii="Cambria" w:hAnsi="Cambria"/>
          <w:sz w:val="24"/>
          <w:szCs w:val="24"/>
        </w:rPr>
        <w:tab/>
      </w:r>
      <w:r w:rsidR="00346335" w:rsidRPr="00D3319F">
        <w:rPr>
          <w:rFonts w:ascii="Cambria" w:hAnsi="Cambria"/>
          <w:sz w:val="24"/>
          <w:szCs w:val="24"/>
        </w:rPr>
        <w:t>Pokud</w:t>
      </w:r>
      <w:proofErr w:type="gramEnd"/>
      <w:r w:rsidR="00346335" w:rsidRPr="00D3319F">
        <w:rPr>
          <w:rFonts w:ascii="Cambria" w:hAnsi="Cambria"/>
          <w:sz w:val="24"/>
          <w:szCs w:val="24"/>
        </w:rPr>
        <w:t xml:space="preserve"> není v předchozích částech Smlouvy uvedeno něco jiného, vztahují se na ně příslušné články společných ustanovení.</w:t>
      </w:r>
    </w:p>
    <w:p w14:paraId="11E5067E" w14:textId="77777777" w:rsidR="00346335" w:rsidRPr="00D3319F" w:rsidRDefault="003604E5" w:rsidP="003604E5">
      <w:pPr>
        <w:jc w:val="both"/>
        <w:outlineLvl w:val="1"/>
        <w:rPr>
          <w:rFonts w:ascii="Cambria" w:hAnsi="Cambria"/>
          <w:sz w:val="24"/>
          <w:szCs w:val="24"/>
        </w:rPr>
      </w:pPr>
      <w:r>
        <w:rPr>
          <w:rFonts w:ascii="Cambria" w:hAnsi="Cambria"/>
          <w:sz w:val="24"/>
          <w:szCs w:val="24"/>
        </w:rPr>
        <w:t>XII.2.</w:t>
      </w:r>
      <w:r>
        <w:rPr>
          <w:rFonts w:ascii="Cambria" w:hAnsi="Cambria"/>
          <w:sz w:val="24"/>
          <w:szCs w:val="24"/>
        </w:rPr>
        <w:tab/>
      </w:r>
      <w:r w:rsidR="00346335" w:rsidRPr="00D3319F">
        <w:rPr>
          <w:rFonts w:ascii="Cambria" w:hAnsi="Cambria"/>
          <w:sz w:val="24"/>
          <w:szCs w:val="24"/>
        </w:rPr>
        <w:t>Smluvní strany se dohodly na tom, že jakákoliv peněžitá plnění dle Smlouvy jsou řádně a včas splněna, pokud byla příslušná částka odepsána z účtu povinné strany ve prospěch účtu oprávněné smluvní strany (věřitele) nejpozději v poslední den splatnosti.</w:t>
      </w:r>
    </w:p>
    <w:p w14:paraId="1A36BA56" w14:textId="77777777" w:rsidR="00346335" w:rsidRPr="00D3319F" w:rsidRDefault="003604E5" w:rsidP="003604E5">
      <w:pPr>
        <w:jc w:val="both"/>
        <w:outlineLvl w:val="1"/>
        <w:rPr>
          <w:rFonts w:ascii="Cambria" w:hAnsi="Cambria"/>
          <w:sz w:val="24"/>
          <w:szCs w:val="24"/>
        </w:rPr>
      </w:pPr>
      <w:r>
        <w:rPr>
          <w:rFonts w:ascii="Cambria" w:hAnsi="Cambria"/>
          <w:sz w:val="24"/>
          <w:szCs w:val="24"/>
        </w:rPr>
        <w:t>XII.3.</w:t>
      </w:r>
      <w:r>
        <w:rPr>
          <w:rFonts w:ascii="Cambria" w:hAnsi="Cambria"/>
          <w:sz w:val="24"/>
          <w:szCs w:val="24"/>
        </w:rPr>
        <w:tab/>
      </w:r>
      <w:r w:rsidR="00346335" w:rsidRPr="00D3319F">
        <w:rPr>
          <w:rFonts w:ascii="Cambria" w:hAnsi="Cambria"/>
          <w:sz w:val="24"/>
          <w:szCs w:val="24"/>
        </w:rPr>
        <w:t>Pokud kterékoliv ustanovení Smlouvy nebo jeho část bude neplatné či nevynutitelné a/nebo se stane neplatným či nevynutitelným a/nebo bude shledáno neplatným či nevynutitelným soudem či jiným příslušným orgánem, pak tato neplatnost či nevynutitelnost nebude mít vliv na platnost či vynutitelnost ostatních ustanovení Smlouvy nebo jejich částí.</w:t>
      </w:r>
    </w:p>
    <w:p w14:paraId="40972F50" w14:textId="77777777" w:rsidR="00346335" w:rsidRPr="00D3319F" w:rsidRDefault="003604E5" w:rsidP="003604E5">
      <w:pPr>
        <w:jc w:val="both"/>
        <w:outlineLvl w:val="1"/>
        <w:rPr>
          <w:rFonts w:ascii="Cambria" w:hAnsi="Cambria"/>
          <w:sz w:val="24"/>
          <w:szCs w:val="24"/>
        </w:rPr>
      </w:pPr>
      <w:r>
        <w:rPr>
          <w:rFonts w:ascii="Cambria" w:hAnsi="Cambria"/>
          <w:sz w:val="24"/>
          <w:szCs w:val="24"/>
        </w:rPr>
        <w:t>XII.4.</w:t>
      </w:r>
      <w:r>
        <w:rPr>
          <w:rFonts w:ascii="Cambria" w:hAnsi="Cambria"/>
          <w:sz w:val="24"/>
          <w:szCs w:val="24"/>
        </w:rPr>
        <w:tab/>
      </w:r>
      <w:r w:rsidR="00346335" w:rsidRPr="00D3319F">
        <w:rPr>
          <w:rFonts w:ascii="Cambria" w:hAnsi="Cambria"/>
          <w:sz w:val="24"/>
          <w:szCs w:val="24"/>
        </w:rPr>
        <w:t>Není-li Smlouvou stanoveno výslovně něco jiného, lze Smlouvu měnit, doplňovat a upřesňovat pouze oboustranně odsouhlasenými, písemnými a průběžně číslovanými dodatky, podepsanými oprávněnými zástupci obou smluvních stran, které musí být obsaženy na jedné listině.</w:t>
      </w:r>
    </w:p>
    <w:p w14:paraId="02FEE124" w14:textId="77777777" w:rsidR="00346335" w:rsidRPr="00D3319F" w:rsidRDefault="003604E5" w:rsidP="003604E5">
      <w:pPr>
        <w:jc w:val="both"/>
        <w:outlineLvl w:val="1"/>
        <w:rPr>
          <w:rFonts w:ascii="Cambria" w:hAnsi="Cambria"/>
          <w:sz w:val="24"/>
          <w:szCs w:val="24"/>
        </w:rPr>
      </w:pPr>
      <w:r>
        <w:rPr>
          <w:rFonts w:ascii="Cambria" w:hAnsi="Cambria"/>
          <w:sz w:val="24"/>
          <w:szCs w:val="24"/>
        </w:rPr>
        <w:t>XII.5.</w:t>
      </w:r>
      <w:r>
        <w:rPr>
          <w:rFonts w:ascii="Cambria" w:hAnsi="Cambria"/>
          <w:sz w:val="24"/>
          <w:szCs w:val="24"/>
        </w:rPr>
        <w:tab/>
      </w:r>
      <w:r w:rsidR="00346335" w:rsidRPr="00D3319F">
        <w:rPr>
          <w:rFonts w:ascii="Cambria" w:hAnsi="Cambria"/>
          <w:sz w:val="24"/>
          <w:szCs w:val="24"/>
        </w:rPr>
        <w:t>Přílohy uvedené v textu Smlouvy a sumarizované v závěrečných ustanoveních Smlouvy tvoří nedílnou součást Smlouvy.</w:t>
      </w:r>
    </w:p>
    <w:p w14:paraId="02D4590B" w14:textId="5733225E" w:rsidR="00346335" w:rsidRPr="00D3319F" w:rsidRDefault="003604E5" w:rsidP="00D13782">
      <w:pPr>
        <w:jc w:val="both"/>
        <w:outlineLvl w:val="1"/>
        <w:rPr>
          <w:rFonts w:ascii="Cambria" w:hAnsi="Cambria"/>
          <w:sz w:val="24"/>
          <w:szCs w:val="24"/>
        </w:rPr>
      </w:pPr>
      <w:r>
        <w:rPr>
          <w:rFonts w:ascii="Cambria" w:hAnsi="Cambria"/>
          <w:sz w:val="24"/>
          <w:szCs w:val="24"/>
        </w:rPr>
        <w:lastRenderedPageBreak/>
        <w:t>XII.6.</w:t>
      </w:r>
      <w:r>
        <w:rPr>
          <w:rFonts w:ascii="Cambria" w:hAnsi="Cambria"/>
          <w:sz w:val="24"/>
          <w:szCs w:val="24"/>
        </w:rPr>
        <w:tab/>
      </w:r>
      <w:r w:rsidR="00346335" w:rsidRPr="00D3319F">
        <w:rPr>
          <w:rFonts w:ascii="Cambria" w:hAnsi="Cambria"/>
          <w:sz w:val="24"/>
          <w:szCs w:val="24"/>
        </w:rPr>
        <w:t>Případné spory vzniklé ze Smlouvy budou řešeny podle platné právní úpravy věcně a místně příslušnými orgány České republiky. Smluvní strany sjednávající ve smyslu ustanovení § 89a zákona č. 99/1963 Sb. – občanského soudního řádu, v platném znění, pro spory vyplývající ze Smlouvy či se Smlouvou související, místní příslušnost obecného soudu zadavatele.</w:t>
      </w:r>
    </w:p>
    <w:p w14:paraId="76DCE36D" w14:textId="1C612E1F" w:rsidR="00346335" w:rsidRPr="00D13782" w:rsidRDefault="00346335" w:rsidP="00D13782">
      <w:pPr>
        <w:numPr>
          <w:ilvl w:val="0"/>
          <w:numId w:val="20"/>
        </w:numPr>
        <w:pBdr>
          <w:bottom w:val="single" w:sz="8" w:space="1" w:color="FF0000"/>
        </w:pBdr>
        <w:ind w:left="0"/>
        <w:jc w:val="center"/>
        <w:rPr>
          <w:rFonts w:ascii="Cambria" w:hAnsi="Cambria"/>
          <w:b/>
          <w:bCs/>
          <w:sz w:val="28"/>
          <w:szCs w:val="28"/>
        </w:rPr>
      </w:pPr>
      <w:r w:rsidRPr="00346335">
        <w:rPr>
          <w:rFonts w:ascii="Cambria" w:hAnsi="Cambria"/>
          <w:b/>
          <w:bCs/>
          <w:sz w:val="28"/>
          <w:szCs w:val="28"/>
        </w:rPr>
        <w:t>Závěrečná ustanovení</w:t>
      </w:r>
    </w:p>
    <w:p w14:paraId="130DD605" w14:textId="77777777" w:rsidR="00346335" w:rsidRPr="00D3319F" w:rsidRDefault="003604E5" w:rsidP="003604E5">
      <w:pPr>
        <w:jc w:val="both"/>
        <w:outlineLvl w:val="1"/>
        <w:rPr>
          <w:rFonts w:ascii="Cambria" w:hAnsi="Cambria"/>
          <w:sz w:val="24"/>
          <w:szCs w:val="24"/>
        </w:rPr>
      </w:pPr>
      <w:proofErr w:type="gramStart"/>
      <w:r>
        <w:rPr>
          <w:rFonts w:ascii="Cambria" w:hAnsi="Cambria"/>
          <w:sz w:val="24"/>
          <w:szCs w:val="24"/>
        </w:rPr>
        <w:t>XIII.1.</w:t>
      </w:r>
      <w:r>
        <w:rPr>
          <w:rFonts w:ascii="Cambria" w:hAnsi="Cambria"/>
          <w:sz w:val="24"/>
          <w:szCs w:val="24"/>
        </w:rPr>
        <w:tab/>
      </w:r>
      <w:r w:rsidR="00346335" w:rsidRPr="00D3319F">
        <w:rPr>
          <w:rFonts w:ascii="Cambria" w:hAnsi="Cambria"/>
          <w:sz w:val="24"/>
          <w:szCs w:val="24"/>
        </w:rPr>
        <w:t>Smlouva</w:t>
      </w:r>
      <w:proofErr w:type="gramEnd"/>
      <w:r w:rsidR="00346335" w:rsidRPr="00D3319F">
        <w:rPr>
          <w:rFonts w:ascii="Cambria" w:hAnsi="Cambria"/>
          <w:sz w:val="24"/>
          <w:szCs w:val="24"/>
        </w:rPr>
        <w:t xml:space="preserve"> nabývá platnosti a účinnosti v den jejího podpisu osobami oprávněnými Smlouvu uzavřít.</w:t>
      </w:r>
    </w:p>
    <w:p w14:paraId="14D83664" w14:textId="77777777" w:rsidR="00346335" w:rsidRPr="00D3319F" w:rsidRDefault="003604E5" w:rsidP="003604E5">
      <w:pPr>
        <w:jc w:val="both"/>
        <w:outlineLvl w:val="1"/>
        <w:rPr>
          <w:rFonts w:ascii="Cambria" w:hAnsi="Cambria"/>
          <w:sz w:val="24"/>
          <w:szCs w:val="24"/>
        </w:rPr>
      </w:pPr>
      <w:r>
        <w:rPr>
          <w:rFonts w:ascii="Cambria" w:hAnsi="Cambria"/>
          <w:sz w:val="24"/>
          <w:szCs w:val="24"/>
        </w:rPr>
        <w:t>XIII.2.</w:t>
      </w:r>
      <w:r>
        <w:rPr>
          <w:rFonts w:ascii="Cambria" w:hAnsi="Cambria"/>
          <w:sz w:val="24"/>
          <w:szCs w:val="24"/>
        </w:rPr>
        <w:tab/>
      </w:r>
      <w:r w:rsidR="00346335" w:rsidRPr="00D3319F">
        <w:rPr>
          <w:rFonts w:ascii="Cambria" w:hAnsi="Cambria"/>
          <w:sz w:val="24"/>
          <w:szCs w:val="24"/>
        </w:rPr>
        <w:t>Smluvní strany konstatují, že Smlouva byla vyhotovena ve dvou stejnopisech, z nichž Zadavatel obdrží jedno vyhotovení a Prodávajícího jedno vyhotovení. Každý stejnopis má právní sílu originálu.</w:t>
      </w:r>
    </w:p>
    <w:p w14:paraId="45AB5320" w14:textId="77777777" w:rsidR="00346335" w:rsidRPr="00D3319F" w:rsidRDefault="003604E5" w:rsidP="003604E5">
      <w:pPr>
        <w:jc w:val="both"/>
        <w:outlineLvl w:val="1"/>
        <w:rPr>
          <w:rFonts w:ascii="Cambria" w:hAnsi="Cambria"/>
          <w:sz w:val="24"/>
          <w:szCs w:val="24"/>
        </w:rPr>
      </w:pPr>
      <w:r>
        <w:rPr>
          <w:rFonts w:ascii="Cambria" w:hAnsi="Cambria"/>
          <w:sz w:val="24"/>
          <w:szCs w:val="24"/>
        </w:rPr>
        <w:t>XIII.3.</w:t>
      </w:r>
      <w:r>
        <w:rPr>
          <w:rFonts w:ascii="Cambria" w:hAnsi="Cambria"/>
          <w:sz w:val="24"/>
          <w:szCs w:val="24"/>
        </w:rPr>
        <w:tab/>
      </w:r>
      <w:r w:rsidR="00346335" w:rsidRPr="00D3319F">
        <w:rPr>
          <w:rFonts w:ascii="Cambria" w:hAnsi="Cambria"/>
          <w:sz w:val="24"/>
          <w:szCs w:val="24"/>
        </w:rPr>
        <w:t>Smluvní strany se dohodly, že v případě zániku právního vztahu založeného Smlouvou zůstávají v platnosti a účinnosti i nadále ustanovení, z jejichž povahy vyplývá, že mají zůstat nedotčena zánikem právního vztahu založeného Smlouvou.</w:t>
      </w:r>
    </w:p>
    <w:p w14:paraId="58A0C053" w14:textId="77777777" w:rsidR="00346335" w:rsidRPr="00D3319F" w:rsidRDefault="003604E5" w:rsidP="003604E5">
      <w:pPr>
        <w:jc w:val="both"/>
        <w:outlineLvl w:val="1"/>
        <w:rPr>
          <w:rFonts w:ascii="Cambria" w:hAnsi="Cambria"/>
          <w:sz w:val="24"/>
          <w:szCs w:val="24"/>
        </w:rPr>
      </w:pPr>
      <w:r>
        <w:rPr>
          <w:rFonts w:ascii="Cambria" w:hAnsi="Cambria"/>
          <w:sz w:val="24"/>
          <w:szCs w:val="24"/>
        </w:rPr>
        <w:t>XIII.4.</w:t>
      </w:r>
      <w:r>
        <w:rPr>
          <w:rFonts w:ascii="Cambria" w:hAnsi="Cambria"/>
          <w:sz w:val="24"/>
          <w:szCs w:val="24"/>
        </w:rPr>
        <w:tab/>
      </w:r>
      <w:r w:rsidR="00346335" w:rsidRPr="00D3319F">
        <w:rPr>
          <w:rFonts w:ascii="Cambria" w:hAnsi="Cambria"/>
          <w:sz w:val="24"/>
          <w:szCs w:val="24"/>
        </w:rPr>
        <w:t xml:space="preserve">Nedílnou součást Smlouvy tvoří jako přílohy Smlouvy: </w:t>
      </w:r>
    </w:p>
    <w:p w14:paraId="29FF17DB" w14:textId="0103E4D8" w:rsidR="00346335" w:rsidRPr="00D3319F" w:rsidRDefault="00346335" w:rsidP="003604E5">
      <w:pPr>
        <w:ind w:firstLine="708"/>
        <w:jc w:val="both"/>
        <w:outlineLvl w:val="1"/>
        <w:rPr>
          <w:rFonts w:ascii="Cambria" w:hAnsi="Cambria"/>
          <w:sz w:val="24"/>
          <w:szCs w:val="24"/>
        </w:rPr>
      </w:pPr>
      <w:r w:rsidRPr="00BD400E">
        <w:rPr>
          <w:rFonts w:ascii="Cambria" w:hAnsi="Cambria"/>
          <w:sz w:val="24"/>
          <w:szCs w:val="24"/>
        </w:rPr>
        <w:t xml:space="preserve">Příloha č. 1: </w:t>
      </w:r>
      <w:r w:rsidRPr="00BD400E">
        <w:rPr>
          <w:rFonts w:ascii="Cambria" w:hAnsi="Cambria"/>
          <w:sz w:val="24"/>
          <w:szCs w:val="24"/>
        </w:rPr>
        <w:tab/>
      </w:r>
      <w:r w:rsidR="00073438">
        <w:rPr>
          <w:rFonts w:ascii="Cambria" w:hAnsi="Cambria"/>
          <w:sz w:val="24"/>
          <w:szCs w:val="24"/>
        </w:rPr>
        <w:t>Oceněná</w:t>
      </w:r>
      <w:r w:rsidR="00D13782">
        <w:rPr>
          <w:rFonts w:ascii="Cambria" w:hAnsi="Cambria"/>
          <w:sz w:val="24"/>
          <w:szCs w:val="24"/>
        </w:rPr>
        <w:t xml:space="preserve"> </w:t>
      </w:r>
      <w:r w:rsidR="00073438" w:rsidRPr="00073438">
        <w:rPr>
          <w:rFonts w:ascii="Cambria" w:hAnsi="Cambria"/>
          <w:sz w:val="24"/>
          <w:szCs w:val="24"/>
        </w:rPr>
        <w:t>Technická specifikace pro První část</w:t>
      </w:r>
    </w:p>
    <w:p w14:paraId="3A42EF05" w14:textId="3BE39525" w:rsidR="00346335" w:rsidRPr="00776F9B" w:rsidRDefault="00346335" w:rsidP="00073438">
      <w:pPr>
        <w:ind w:left="708"/>
        <w:jc w:val="both"/>
        <w:outlineLvl w:val="1"/>
        <w:rPr>
          <w:rFonts w:ascii="Cambria" w:hAnsi="Cambria"/>
          <w:sz w:val="24"/>
          <w:szCs w:val="24"/>
        </w:rPr>
      </w:pPr>
      <w:r w:rsidRPr="00BD400E">
        <w:rPr>
          <w:rFonts w:ascii="Cambria" w:hAnsi="Cambria"/>
          <w:sz w:val="24"/>
          <w:szCs w:val="24"/>
        </w:rPr>
        <w:t xml:space="preserve">Příloha č. 2: </w:t>
      </w:r>
      <w:r w:rsidRPr="00BD400E">
        <w:rPr>
          <w:rFonts w:ascii="Cambria" w:hAnsi="Cambria"/>
          <w:sz w:val="24"/>
          <w:szCs w:val="24"/>
        </w:rPr>
        <w:tab/>
      </w:r>
      <w:r w:rsidR="00776F9B">
        <w:rPr>
          <w:rFonts w:ascii="Cambria" w:hAnsi="Cambria"/>
          <w:sz w:val="24"/>
          <w:szCs w:val="24"/>
        </w:rPr>
        <w:t>Nabídka</w:t>
      </w:r>
      <w:r w:rsidRPr="00D3319F">
        <w:rPr>
          <w:rFonts w:ascii="Cambria" w:hAnsi="Cambria"/>
          <w:sz w:val="24"/>
          <w:szCs w:val="24"/>
        </w:rPr>
        <w:t xml:space="preserve"> prodávajícího</w:t>
      </w:r>
      <w:r w:rsidR="00B27906">
        <w:rPr>
          <w:rFonts w:ascii="Cambria" w:hAnsi="Cambria"/>
          <w:sz w:val="24"/>
          <w:szCs w:val="24"/>
        </w:rPr>
        <w:t xml:space="preserve"> </w:t>
      </w:r>
      <w:r w:rsidRPr="00D3319F">
        <w:rPr>
          <w:rFonts w:ascii="Cambria" w:hAnsi="Cambria"/>
          <w:sz w:val="24"/>
          <w:szCs w:val="24"/>
        </w:rPr>
        <w:t>ve v</w:t>
      </w:r>
      <w:r w:rsidRPr="00776F9B">
        <w:rPr>
          <w:rFonts w:ascii="Cambria" w:hAnsi="Cambria"/>
          <w:sz w:val="24"/>
          <w:szCs w:val="24"/>
        </w:rPr>
        <w:t>eřejné zakázce „</w:t>
      </w:r>
      <w:r w:rsidR="00A15F7F" w:rsidRPr="00A15F7F">
        <w:rPr>
          <w:rFonts w:ascii="Cambria" w:hAnsi="Cambria"/>
          <w:b/>
          <w:sz w:val="24"/>
          <w:szCs w:val="24"/>
        </w:rPr>
        <w:t>Dodávka vybavení pro OUPŠ Brno, Lomená 44</w:t>
      </w:r>
      <w:r w:rsidRPr="00776F9B">
        <w:rPr>
          <w:rFonts w:ascii="Cambria" w:hAnsi="Cambria"/>
          <w:sz w:val="24"/>
          <w:szCs w:val="24"/>
        </w:rPr>
        <w:t>“</w:t>
      </w:r>
      <w:r w:rsidR="0025476F">
        <w:rPr>
          <w:rFonts w:ascii="Cambria" w:hAnsi="Cambria"/>
          <w:sz w:val="24"/>
          <w:szCs w:val="24"/>
        </w:rPr>
        <w:t xml:space="preserve"> pro První část</w:t>
      </w:r>
      <w:r w:rsidR="00776F9B" w:rsidRPr="00776F9B">
        <w:rPr>
          <w:rFonts w:ascii="Cambria" w:hAnsi="Cambria"/>
          <w:sz w:val="24"/>
          <w:szCs w:val="24"/>
        </w:rPr>
        <w:t>, která</w:t>
      </w:r>
      <w:r w:rsidR="00776F9B">
        <w:rPr>
          <w:rFonts w:ascii="Cambria" w:hAnsi="Cambria"/>
          <w:sz w:val="24"/>
          <w:szCs w:val="24"/>
        </w:rPr>
        <w:t xml:space="preserve"> je jako příloha </w:t>
      </w:r>
      <w:r w:rsidR="00520BE5">
        <w:rPr>
          <w:rFonts w:ascii="Cambria" w:hAnsi="Cambria"/>
          <w:sz w:val="24"/>
          <w:szCs w:val="24"/>
        </w:rPr>
        <w:t>S</w:t>
      </w:r>
      <w:r w:rsidR="00776F9B">
        <w:rPr>
          <w:rFonts w:ascii="Cambria" w:hAnsi="Cambria"/>
          <w:sz w:val="24"/>
          <w:szCs w:val="24"/>
        </w:rPr>
        <w:t>mlouvy archivována u zadavatele.</w:t>
      </w:r>
    </w:p>
    <w:p w14:paraId="34D87114" w14:textId="77777777" w:rsidR="00346335" w:rsidRPr="00D3319F" w:rsidRDefault="003604E5" w:rsidP="003604E5">
      <w:pPr>
        <w:jc w:val="both"/>
        <w:outlineLvl w:val="1"/>
        <w:rPr>
          <w:rFonts w:ascii="Cambria" w:hAnsi="Cambria"/>
          <w:sz w:val="24"/>
          <w:szCs w:val="24"/>
        </w:rPr>
      </w:pPr>
      <w:r>
        <w:rPr>
          <w:rFonts w:ascii="Cambria" w:hAnsi="Cambria"/>
          <w:sz w:val="24"/>
          <w:szCs w:val="24"/>
        </w:rPr>
        <w:t>XIII.5.</w:t>
      </w:r>
      <w:r>
        <w:rPr>
          <w:rFonts w:ascii="Cambria" w:hAnsi="Cambria"/>
          <w:sz w:val="24"/>
          <w:szCs w:val="24"/>
        </w:rPr>
        <w:tab/>
      </w:r>
      <w:r w:rsidR="00346335" w:rsidRPr="00D3319F">
        <w:rPr>
          <w:rFonts w:ascii="Cambria" w:hAnsi="Cambria"/>
          <w:sz w:val="24"/>
          <w:szCs w:val="24"/>
        </w:rPr>
        <w:t>Obě smluvní strany potvrzují autentičnost Smlouvy a prohlašují, že si Smlouvu přečetly, s jejím obsahem souhlasí, že Smlouva byla sepsána na základě pravdivých údajů, z jejich pravé a svobodné vůle a bez jednostranně nevýhodných podmínek, což stvrzují svým podpisem, resp. podpisem svého oprávněného zástupce.</w:t>
      </w:r>
    </w:p>
    <w:p w14:paraId="06BCCB4C" w14:textId="77777777" w:rsidR="004A1404" w:rsidRDefault="004A1404" w:rsidP="00346335">
      <w:pPr>
        <w:tabs>
          <w:tab w:val="left" w:pos="5387"/>
        </w:tabs>
        <w:jc w:val="both"/>
        <w:rPr>
          <w:rFonts w:ascii="Cambria" w:hAnsi="Cambria"/>
          <w:sz w:val="24"/>
          <w:szCs w:val="24"/>
        </w:rPr>
      </w:pPr>
    </w:p>
    <w:p w14:paraId="245916D9" w14:textId="77777777" w:rsidR="00346335" w:rsidRPr="00D3319F" w:rsidRDefault="00346335" w:rsidP="00346335">
      <w:pPr>
        <w:tabs>
          <w:tab w:val="left" w:pos="5387"/>
        </w:tabs>
        <w:jc w:val="both"/>
        <w:rPr>
          <w:rFonts w:ascii="Cambria" w:hAnsi="Cambria"/>
          <w:sz w:val="24"/>
          <w:szCs w:val="24"/>
        </w:rPr>
      </w:pPr>
      <w:r w:rsidRPr="00D3319F">
        <w:rPr>
          <w:rFonts w:ascii="Cambria" w:hAnsi="Cambria"/>
          <w:sz w:val="24"/>
          <w:szCs w:val="24"/>
        </w:rPr>
        <w:t>V…………………… dne………………………</w:t>
      </w:r>
      <w:r w:rsidRPr="00D3319F">
        <w:rPr>
          <w:rFonts w:ascii="Cambria" w:hAnsi="Cambria"/>
          <w:sz w:val="24"/>
          <w:szCs w:val="24"/>
        </w:rPr>
        <w:tab/>
        <w:t>V………………… dne…………………………</w:t>
      </w:r>
    </w:p>
    <w:p w14:paraId="08CE3EA1" w14:textId="77777777" w:rsidR="00346335" w:rsidRPr="00D3319F" w:rsidRDefault="00346335" w:rsidP="00346335">
      <w:pPr>
        <w:tabs>
          <w:tab w:val="left" w:pos="5387"/>
        </w:tabs>
        <w:jc w:val="both"/>
        <w:rPr>
          <w:rFonts w:ascii="Cambria" w:hAnsi="Cambria"/>
          <w:sz w:val="24"/>
          <w:szCs w:val="24"/>
        </w:rPr>
      </w:pPr>
      <w:r w:rsidRPr="00D3319F">
        <w:rPr>
          <w:rFonts w:ascii="Cambria" w:hAnsi="Cambria"/>
          <w:sz w:val="24"/>
          <w:szCs w:val="24"/>
        </w:rPr>
        <w:t>Za Zadavatele</w:t>
      </w:r>
      <w:r w:rsidRPr="00D3319F">
        <w:rPr>
          <w:rFonts w:ascii="Cambria" w:hAnsi="Cambria"/>
          <w:sz w:val="24"/>
          <w:szCs w:val="24"/>
        </w:rPr>
        <w:tab/>
        <w:t>Za Prodávajícího</w:t>
      </w:r>
    </w:p>
    <w:p w14:paraId="5E4E6DC3" w14:textId="77777777" w:rsidR="00A15F7F" w:rsidRDefault="00A15F7F" w:rsidP="00346335">
      <w:pPr>
        <w:tabs>
          <w:tab w:val="left" w:pos="5812"/>
        </w:tabs>
        <w:jc w:val="both"/>
        <w:rPr>
          <w:rFonts w:ascii="Cambria" w:hAnsi="Cambria"/>
          <w:sz w:val="24"/>
          <w:szCs w:val="24"/>
        </w:rPr>
      </w:pPr>
    </w:p>
    <w:p w14:paraId="01A5D028" w14:textId="77777777" w:rsidR="00A15F7F" w:rsidRPr="00D3319F" w:rsidRDefault="00A15F7F" w:rsidP="00346335">
      <w:pPr>
        <w:tabs>
          <w:tab w:val="left" w:pos="5812"/>
        </w:tabs>
        <w:jc w:val="both"/>
        <w:rPr>
          <w:rFonts w:ascii="Cambria" w:hAnsi="Cambria"/>
          <w:sz w:val="24"/>
          <w:szCs w:val="24"/>
        </w:rPr>
      </w:pPr>
      <w:bookmarkStart w:id="1" w:name="_GoBack"/>
      <w:bookmarkEnd w:id="1"/>
    </w:p>
    <w:p w14:paraId="512F42C2" w14:textId="77777777" w:rsidR="00346335" w:rsidRPr="00D3319F" w:rsidRDefault="00346335" w:rsidP="00346335">
      <w:pPr>
        <w:tabs>
          <w:tab w:val="left" w:pos="5387"/>
        </w:tabs>
        <w:jc w:val="both"/>
        <w:rPr>
          <w:rFonts w:ascii="Cambria" w:hAnsi="Cambria"/>
          <w:sz w:val="24"/>
          <w:szCs w:val="24"/>
        </w:rPr>
      </w:pPr>
      <w:r w:rsidRPr="00D3319F">
        <w:rPr>
          <w:rFonts w:ascii="Cambria" w:hAnsi="Cambria"/>
          <w:sz w:val="24"/>
          <w:szCs w:val="24"/>
        </w:rPr>
        <w:t>……………………………………………………</w:t>
      </w:r>
      <w:r w:rsidRPr="00D3319F">
        <w:rPr>
          <w:rFonts w:ascii="Cambria" w:hAnsi="Cambria"/>
          <w:sz w:val="24"/>
          <w:szCs w:val="24"/>
        </w:rPr>
        <w:tab/>
        <w:t>…………………………………………………….</w:t>
      </w:r>
    </w:p>
    <w:p w14:paraId="1D20EE1B" w14:textId="77777777" w:rsidR="009D7536" w:rsidRPr="00955C79" w:rsidRDefault="009D7536" w:rsidP="009D7536">
      <w:pPr>
        <w:rPr>
          <w:rFonts w:ascii="Cambria" w:hAnsi="Cambria"/>
          <w:sz w:val="24"/>
        </w:rPr>
      </w:pPr>
      <w:r w:rsidRPr="00902E01">
        <w:rPr>
          <w:rFonts w:ascii="Cambria" w:hAnsi="Cambria"/>
          <w:sz w:val="24"/>
        </w:rPr>
        <w:t xml:space="preserve">Ing. </w:t>
      </w:r>
      <w:r>
        <w:rPr>
          <w:rFonts w:ascii="Cambria" w:hAnsi="Cambria"/>
          <w:sz w:val="24"/>
        </w:rPr>
        <w:t>Ladislav Hochman</w:t>
      </w:r>
    </w:p>
    <w:p w14:paraId="135B3C2E" w14:textId="77777777" w:rsidR="00902E01" w:rsidRPr="009D7536" w:rsidRDefault="00902E01" w:rsidP="00902E01">
      <w:pPr>
        <w:spacing w:after="0" w:line="240" w:lineRule="auto"/>
        <w:rPr>
          <w:rFonts w:ascii="Cambria" w:hAnsi="Cambria"/>
          <w:sz w:val="24"/>
          <w:szCs w:val="24"/>
        </w:rPr>
      </w:pPr>
      <w:r w:rsidRPr="009D7536">
        <w:rPr>
          <w:rFonts w:ascii="Cambria" w:hAnsi="Cambria"/>
          <w:sz w:val="24"/>
          <w:szCs w:val="24"/>
        </w:rPr>
        <w:t>Odborné učiliště a Praktická škola,</w:t>
      </w:r>
    </w:p>
    <w:p w14:paraId="2E20774B" w14:textId="77777777" w:rsidR="00902E01" w:rsidRPr="009D7536" w:rsidRDefault="00902E01" w:rsidP="00902E01">
      <w:pPr>
        <w:spacing w:after="0" w:line="240" w:lineRule="auto"/>
        <w:rPr>
          <w:rFonts w:ascii="Cambria" w:hAnsi="Cambria"/>
          <w:sz w:val="24"/>
          <w:szCs w:val="24"/>
        </w:rPr>
      </w:pPr>
      <w:r w:rsidRPr="009D7536">
        <w:rPr>
          <w:rFonts w:ascii="Cambria" w:hAnsi="Cambria"/>
          <w:sz w:val="24"/>
          <w:szCs w:val="24"/>
        </w:rPr>
        <w:t>Brno, Lomená 44</w:t>
      </w:r>
    </w:p>
    <w:p w14:paraId="2E8D5622" w14:textId="77777777" w:rsidR="009D7536" w:rsidRPr="00955C79" w:rsidRDefault="009D7536">
      <w:pPr>
        <w:rPr>
          <w:rFonts w:ascii="Cambria" w:hAnsi="Cambria"/>
          <w:sz w:val="24"/>
        </w:rPr>
      </w:pPr>
    </w:p>
    <w:sectPr w:rsidR="009D7536" w:rsidRPr="00955C79" w:rsidSect="004A1404">
      <w:footerReference w:type="default" r:id="rId10"/>
      <w:headerReference w:type="first" r:id="rId11"/>
      <w:pgSz w:w="11906" w:h="16838"/>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345A236" w15:done="0"/>
  <w15:commentEx w15:paraId="316CC4F0" w15:done="0"/>
  <w15:commentEx w15:paraId="34CC046E" w15:done="0"/>
  <w15:commentEx w15:paraId="11D2B041" w15:done="0"/>
  <w15:commentEx w15:paraId="20794B1E" w15:done="0"/>
  <w15:commentEx w15:paraId="4FA083C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45A236" w16cid:durableId="1E89BF59"/>
  <w16cid:commentId w16cid:paraId="316CC4F0" w16cid:durableId="1E89C021"/>
  <w16cid:commentId w16cid:paraId="34CC046E" w16cid:durableId="1E89C075"/>
  <w16cid:commentId w16cid:paraId="11D2B041" w16cid:durableId="1E89C196"/>
  <w16cid:commentId w16cid:paraId="20794B1E" w16cid:durableId="1E89C275"/>
  <w16cid:commentId w16cid:paraId="4FA083C7" w16cid:durableId="1E89CB9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223974" w14:textId="77777777" w:rsidR="00E714F0" w:rsidRDefault="00E714F0" w:rsidP="00FE091C">
      <w:pPr>
        <w:spacing w:after="0" w:line="240" w:lineRule="auto"/>
      </w:pPr>
      <w:r>
        <w:separator/>
      </w:r>
    </w:p>
  </w:endnote>
  <w:endnote w:type="continuationSeparator" w:id="0">
    <w:p w14:paraId="5126C0F1" w14:textId="77777777" w:rsidR="00E714F0" w:rsidRDefault="00E714F0" w:rsidP="00FE09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CF0E3" w14:textId="250F1C8A" w:rsidR="002732D9" w:rsidRDefault="003A1810">
    <w:pPr>
      <w:pStyle w:val="Zpat"/>
      <w:jc w:val="right"/>
    </w:pPr>
    <w:r>
      <w:fldChar w:fldCharType="begin"/>
    </w:r>
    <w:r w:rsidR="00A15F7F">
      <w:instrText xml:space="preserve"> PAGE   \* MERGEFORMAT </w:instrText>
    </w:r>
    <w:r>
      <w:fldChar w:fldCharType="separate"/>
    </w:r>
    <w:r w:rsidR="004A1404">
      <w:rPr>
        <w:noProof/>
      </w:rPr>
      <w:t>8</w:t>
    </w:r>
    <w:r>
      <w:rPr>
        <w:noProof/>
      </w:rPr>
      <w:fldChar w:fldCharType="end"/>
    </w:r>
  </w:p>
  <w:p w14:paraId="3282230F" w14:textId="77777777" w:rsidR="002732D9" w:rsidRDefault="002732D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7DA93D" w14:textId="77777777" w:rsidR="00E714F0" w:rsidRDefault="00E714F0" w:rsidP="00FE091C">
      <w:pPr>
        <w:spacing w:after="0" w:line="240" w:lineRule="auto"/>
      </w:pPr>
      <w:r>
        <w:separator/>
      </w:r>
    </w:p>
  </w:footnote>
  <w:footnote w:type="continuationSeparator" w:id="0">
    <w:p w14:paraId="6E3C5898" w14:textId="77777777" w:rsidR="00E714F0" w:rsidRDefault="00E714F0" w:rsidP="00FE09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FCF929" w14:textId="528A3FF9" w:rsidR="004A1404" w:rsidRDefault="004A1404">
    <w:pPr>
      <w:pStyle w:val="Zhlav"/>
    </w:pPr>
    <w:r>
      <w:rPr>
        <w:noProof/>
        <w:lang w:eastAsia="cs-CZ"/>
      </w:rPr>
      <w:drawing>
        <wp:inline distT="0" distB="0" distL="0" distR="0" wp14:anchorId="1CC516F7" wp14:editId="2C1A4459">
          <wp:extent cx="5760720" cy="127825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link_OP_VVV_hor_barva_cz.jpg"/>
                  <pic:cNvPicPr/>
                </pic:nvPicPr>
                <pic:blipFill>
                  <a:blip r:embed="rId1">
                    <a:extLst>
                      <a:ext uri="{28A0092B-C50C-407E-A947-70E740481C1C}">
                        <a14:useLocalDpi xmlns:a14="http://schemas.microsoft.com/office/drawing/2010/main" val="0"/>
                      </a:ext>
                    </a:extLst>
                  </a:blip>
                  <a:stretch>
                    <a:fillRect/>
                  </a:stretch>
                </pic:blipFill>
                <pic:spPr>
                  <a:xfrm>
                    <a:off x="0" y="0"/>
                    <a:ext cx="5760720" cy="127825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B4CD7"/>
    <w:multiLevelType w:val="multilevel"/>
    <w:tmpl w:val="E6501258"/>
    <w:lvl w:ilvl="0">
      <w:start w:val="1"/>
      <w:numFmt w:val="upperRoman"/>
      <w:lvlText w:val="%1."/>
      <w:lvlJc w:val="left"/>
      <w:pPr>
        <w:ind w:left="720" w:firstLine="0"/>
      </w:pPr>
      <w:rPr>
        <w:rFonts w:hint="default"/>
      </w:rPr>
    </w:lvl>
    <w:lvl w:ilvl="1">
      <w:start w:val="1"/>
      <w:numFmt w:val="decimal"/>
      <w:lvlText w:val="%2."/>
      <w:lvlJc w:val="left"/>
      <w:pPr>
        <w:ind w:left="1277" w:firstLine="0"/>
      </w:pPr>
      <w:rPr>
        <w:rFonts w:hint="default"/>
        <w:b/>
      </w:rPr>
    </w:lvl>
    <w:lvl w:ilvl="2">
      <w:start w:val="1"/>
      <w:numFmt w:val="lowerLetter"/>
      <w:lvlText w:val="%3)"/>
      <w:lvlJc w:val="left"/>
      <w:pPr>
        <w:ind w:left="2160" w:firstLine="0"/>
      </w:pPr>
      <w:rPr>
        <w:rFonts w:hint="default"/>
        <w:b w:val="0"/>
      </w:rPr>
    </w:lvl>
    <w:lvl w:ilvl="3">
      <w:start w:val="1"/>
      <w:numFmt w:val="lowerRoman"/>
      <w:lvlText w:val="%4)"/>
      <w:lvlJc w:val="left"/>
      <w:pPr>
        <w:ind w:left="2880" w:firstLine="0"/>
      </w:pPr>
      <w:rPr>
        <w:rFonts w:cs="Times New Roman" w:hint="default"/>
        <w:b w:val="0"/>
        <w:i w:val="0"/>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1">
    <w:nsid w:val="0D88436E"/>
    <w:multiLevelType w:val="multilevel"/>
    <w:tmpl w:val="C8CCBE90"/>
    <w:lvl w:ilvl="0">
      <w:start w:val="1"/>
      <w:numFmt w:val="upperRoman"/>
      <w:lvlText w:val="%1."/>
      <w:lvlJc w:val="left"/>
      <w:pPr>
        <w:ind w:left="720" w:firstLine="0"/>
      </w:pPr>
      <w:rPr>
        <w:rFonts w:hint="default"/>
      </w:rPr>
    </w:lvl>
    <w:lvl w:ilvl="1">
      <w:start w:val="1"/>
      <w:numFmt w:val="decimal"/>
      <w:lvlText w:val="%1.%2."/>
      <w:lvlJc w:val="left"/>
      <w:pPr>
        <w:ind w:left="993" w:firstLine="0"/>
      </w:pPr>
      <w:rPr>
        <w:rFonts w:ascii="Cambria" w:hAnsi="Cambria" w:hint="default"/>
        <w:b/>
        <w:i/>
        <w:sz w:val="28"/>
        <w:szCs w:val="28"/>
      </w:rPr>
    </w:lvl>
    <w:lvl w:ilvl="2">
      <w:start w:val="1"/>
      <w:numFmt w:val="lowerLetter"/>
      <w:lvlText w:val="%3)"/>
      <w:lvlJc w:val="left"/>
      <w:pPr>
        <w:ind w:left="2160" w:firstLine="0"/>
      </w:pPr>
      <w:rPr>
        <w:rFonts w:hint="default"/>
        <w:b w:val="0"/>
      </w:rPr>
    </w:lvl>
    <w:lvl w:ilvl="3">
      <w:start w:val="1"/>
      <w:numFmt w:val="lowerRoman"/>
      <w:lvlText w:val="%4)"/>
      <w:lvlJc w:val="left"/>
      <w:pPr>
        <w:ind w:left="2880" w:firstLine="0"/>
      </w:pPr>
      <w:rPr>
        <w:rFonts w:cs="Times New Roman" w:hint="default"/>
        <w:b w:val="0"/>
        <w:i w:val="0"/>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2">
    <w:nsid w:val="17A674B0"/>
    <w:multiLevelType w:val="multilevel"/>
    <w:tmpl w:val="A74C8F00"/>
    <w:lvl w:ilvl="0">
      <w:start w:val="1"/>
      <w:numFmt w:val="upperRoman"/>
      <w:lvlText w:val="%1."/>
      <w:lvlJc w:val="left"/>
      <w:pPr>
        <w:ind w:left="720" w:firstLine="0"/>
      </w:pPr>
      <w:rPr>
        <w:rFonts w:hint="default"/>
      </w:rPr>
    </w:lvl>
    <w:lvl w:ilvl="1">
      <w:start w:val="28"/>
      <w:numFmt w:val="decimal"/>
      <w:lvlText w:val="%2."/>
      <w:lvlJc w:val="left"/>
      <w:pPr>
        <w:ind w:left="1277" w:firstLine="0"/>
      </w:pPr>
      <w:rPr>
        <w:rFonts w:hint="default"/>
        <w:b/>
      </w:rPr>
    </w:lvl>
    <w:lvl w:ilvl="2">
      <w:start w:val="1"/>
      <w:numFmt w:val="lowerLetter"/>
      <w:lvlText w:val="%3)"/>
      <w:lvlJc w:val="left"/>
      <w:pPr>
        <w:ind w:left="2160" w:firstLine="0"/>
      </w:pPr>
      <w:rPr>
        <w:rFonts w:hint="default"/>
        <w:b w:val="0"/>
      </w:rPr>
    </w:lvl>
    <w:lvl w:ilvl="3">
      <w:start w:val="1"/>
      <w:numFmt w:val="lowerRoman"/>
      <w:lvlText w:val="%4)"/>
      <w:lvlJc w:val="left"/>
      <w:pPr>
        <w:ind w:left="2880" w:firstLine="0"/>
      </w:pPr>
      <w:rPr>
        <w:rFonts w:cs="Times New Roman" w:hint="default"/>
        <w:b w:val="0"/>
        <w:i w:val="0"/>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3">
    <w:nsid w:val="5C642458"/>
    <w:multiLevelType w:val="multilevel"/>
    <w:tmpl w:val="26C6D414"/>
    <w:lvl w:ilvl="0">
      <w:start w:val="1"/>
      <w:numFmt w:val="upperRoman"/>
      <w:lvlText w:val="%1."/>
      <w:lvlJc w:val="left"/>
      <w:pPr>
        <w:ind w:left="720" w:firstLine="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31"/>
      <w:numFmt w:val="decimal"/>
      <w:lvlText w:val="%2."/>
      <w:lvlJc w:val="left"/>
      <w:pPr>
        <w:ind w:left="1277" w:firstLine="0"/>
      </w:pPr>
      <w:rPr>
        <w:rFonts w:hint="default"/>
      </w:rPr>
    </w:lvl>
    <w:lvl w:ilvl="2">
      <w:start w:val="1"/>
      <w:numFmt w:val="decimal"/>
      <w:lvlText w:val="%3."/>
      <w:lvlJc w:val="left"/>
      <w:pPr>
        <w:ind w:left="2160" w:firstLine="0"/>
      </w:pPr>
      <w:rPr>
        <w:rFonts w:hint="default"/>
      </w:rPr>
    </w:lvl>
    <w:lvl w:ilvl="3">
      <w:start w:val="1"/>
      <w:numFmt w:val="lowerLetter"/>
      <w:pStyle w:val="Nadpis4"/>
      <w:lvlText w:val="%4)"/>
      <w:lvlJc w:val="left"/>
      <w:pPr>
        <w:ind w:left="1760" w:firstLine="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4">
    <w:nsid w:val="5E647BEE"/>
    <w:multiLevelType w:val="hybridMultilevel"/>
    <w:tmpl w:val="84F07AA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65F82911"/>
    <w:multiLevelType w:val="hybridMultilevel"/>
    <w:tmpl w:val="5044A93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70E020F7"/>
    <w:multiLevelType w:val="multilevel"/>
    <w:tmpl w:val="70DAC806"/>
    <w:lvl w:ilvl="0">
      <w:start w:val="3"/>
      <w:numFmt w:val="decimal"/>
      <w:lvlText w:val="%1"/>
      <w:lvlJc w:val="left"/>
      <w:pPr>
        <w:ind w:left="360" w:hanging="360"/>
      </w:pPr>
      <w:rPr>
        <w:rFonts w:hint="default"/>
      </w:rPr>
    </w:lvl>
    <w:lvl w:ilvl="1">
      <w:start w:val="1"/>
      <w:numFmt w:val="decimal"/>
      <w:lvlText w:val="%1.%2"/>
      <w:lvlJc w:val="left"/>
      <w:pPr>
        <w:ind w:left="2880" w:hanging="72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5040" w:hanging="720"/>
      </w:pPr>
      <w:rPr>
        <w:rFonts w:hint="default"/>
      </w:rPr>
    </w:lvl>
    <w:lvl w:ilvl="3">
      <w:start w:val="1"/>
      <w:numFmt w:val="decimal"/>
      <w:lvlText w:val="%1.%2.%3.%4"/>
      <w:lvlJc w:val="left"/>
      <w:pPr>
        <w:ind w:left="7560" w:hanging="108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2240" w:hanging="1440"/>
      </w:pPr>
      <w:rPr>
        <w:rFonts w:hint="default"/>
      </w:rPr>
    </w:lvl>
    <w:lvl w:ilvl="6">
      <w:start w:val="1"/>
      <w:numFmt w:val="decimal"/>
      <w:lvlText w:val="%1.%2.%3.%4.%5.%6.%7"/>
      <w:lvlJc w:val="left"/>
      <w:pPr>
        <w:ind w:left="14760" w:hanging="1800"/>
      </w:pPr>
      <w:rPr>
        <w:rFonts w:hint="default"/>
      </w:rPr>
    </w:lvl>
    <w:lvl w:ilvl="7">
      <w:start w:val="1"/>
      <w:numFmt w:val="decimal"/>
      <w:lvlText w:val="%1.%2.%3.%4.%5.%6.%7.%8"/>
      <w:lvlJc w:val="left"/>
      <w:pPr>
        <w:ind w:left="16920" w:hanging="1800"/>
      </w:pPr>
      <w:rPr>
        <w:rFonts w:hint="default"/>
      </w:rPr>
    </w:lvl>
    <w:lvl w:ilvl="8">
      <w:start w:val="1"/>
      <w:numFmt w:val="decimal"/>
      <w:lvlText w:val="%1.%2.%3.%4.%5.%6.%7.%8.%9"/>
      <w:lvlJc w:val="left"/>
      <w:pPr>
        <w:ind w:left="19440" w:hanging="2160"/>
      </w:pPr>
      <w:rPr>
        <w:rFonts w:hint="default"/>
      </w:rPr>
    </w:lvl>
  </w:abstractNum>
  <w:abstractNum w:abstractNumId="7">
    <w:nsid w:val="792F50F8"/>
    <w:multiLevelType w:val="hybridMultilevel"/>
    <w:tmpl w:val="DABE2E7C"/>
    <w:lvl w:ilvl="0" w:tplc="2A3CCAB8">
      <w:start w:val="1"/>
      <w:numFmt w:val="bullet"/>
      <w:pStyle w:val="Seznamsodrkami"/>
      <w:lvlText w:val=""/>
      <w:lvlJc w:val="left"/>
      <w:pPr>
        <w:tabs>
          <w:tab w:val="num" w:pos="794"/>
        </w:tabs>
        <w:ind w:left="794" w:hanging="340"/>
      </w:pPr>
      <w:rPr>
        <w:rFonts w:ascii="Symbol" w:hAnsi="Symbol" w:hint="default"/>
      </w:rPr>
    </w:lvl>
    <w:lvl w:ilvl="1" w:tplc="34B42812">
      <w:start w:val="1"/>
      <w:numFmt w:val="bullet"/>
      <w:pStyle w:val="Seznamsodrkami"/>
      <w:lvlText w:val=""/>
      <w:lvlJc w:val="left"/>
      <w:pPr>
        <w:tabs>
          <w:tab w:val="num" w:pos="1440"/>
        </w:tabs>
        <w:ind w:left="1440" w:hanging="360"/>
      </w:pPr>
      <w:rPr>
        <w:rFonts w:ascii="Symbol" w:hAnsi="Symbol" w:hint="default"/>
      </w:rPr>
    </w:lvl>
    <w:lvl w:ilvl="2" w:tplc="0405000F">
      <w:start w:val="1"/>
      <w:numFmt w:val="decimal"/>
      <w:lvlText w:val="%3."/>
      <w:lvlJc w:val="left"/>
      <w:pPr>
        <w:tabs>
          <w:tab w:val="num" w:pos="2340"/>
        </w:tabs>
        <w:ind w:left="2340" w:hanging="360"/>
      </w:pPr>
      <w:rPr>
        <w:rFonts w:hint="default"/>
      </w:r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nsid w:val="7AE87039"/>
    <w:multiLevelType w:val="multilevel"/>
    <w:tmpl w:val="A74C8F00"/>
    <w:lvl w:ilvl="0">
      <w:start w:val="1"/>
      <w:numFmt w:val="upperRoman"/>
      <w:lvlText w:val="%1."/>
      <w:lvlJc w:val="left"/>
      <w:pPr>
        <w:ind w:left="720" w:firstLine="0"/>
      </w:pPr>
      <w:rPr>
        <w:rFonts w:hint="default"/>
      </w:rPr>
    </w:lvl>
    <w:lvl w:ilvl="1">
      <w:start w:val="28"/>
      <w:numFmt w:val="decimal"/>
      <w:lvlText w:val="%2."/>
      <w:lvlJc w:val="left"/>
      <w:pPr>
        <w:ind w:left="1277" w:firstLine="0"/>
      </w:pPr>
      <w:rPr>
        <w:rFonts w:hint="default"/>
        <w:b/>
      </w:rPr>
    </w:lvl>
    <w:lvl w:ilvl="2">
      <w:start w:val="1"/>
      <w:numFmt w:val="lowerLetter"/>
      <w:lvlText w:val="%3)"/>
      <w:lvlJc w:val="left"/>
      <w:pPr>
        <w:ind w:left="2160" w:firstLine="0"/>
      </w:pPr>
      <w:rPr>
        <w:rFonts w:hint="default"/>
        <w:b w:val="0"/>
      </w:rPr>
    </w:lvl>
    <w:lvl w:ilvl="3">
      <w:start w:val="1"/>
      <w:numFmt w:val="lowerRoman"/>
      <w:lvlText w:val="%4)"/>
      <w:lvlJc w:val="left"/>
      <w:pPr>
        <w:ind w:left="2880" w:firstLine="0"/>
      </w:pPr>
      <w:rPr>
        <w:rFonts w:cs="Times New Roman" w:hint="default"/>
        <w:b w:val="0"/>
        <w:i w:val="0"/>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num w:numId="1">
    <w:abstractNumId w:val="6"/>
  </w:num>
  <w:num w:numId="2">
    <w:abstractNumId w:val="3"/>
  </w:num>
  <w:num w:numId="3">
    <w:abstractNumId w:val="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2"/>
  </w:num>
  <w:num w:numId="14">
    <w:abstractNumId w:val="2"/>
  </w:num>
  <w:num w:numId="15">
    <w:abstractNumId w:val="2"/>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0"/>
  </w:num>
  <w:num w:numId="22">
    <w:abstractNumId w:val="5"/>
  </w:num>
  <w:num w:numId="23">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ernica Radomír">
    <w15:presenceInfo w15:providerId="AD" w15:userId="S-1-5-21-1960408961-606747145-682003330-168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335"/>
    <w:rsid w:val="000038B2"/>
    <w:rsid w:val="0006506A"/>
    <w:rsid w:val="00071DA3"/>
    <w:rsid w:val="0007233E"/>
    <w:rsid w:val="00073438"/>
    <w:rsid w:val="000765A5"/>
    <w:rsid w:val="000C1FCE"/>
    <w:rsid w:val="000C25E7"/>
    <w:rsid w:val="000C6EE0"/>
    <w:rsid w:val="000F1641"/>
    <w:rsid w:val="000F1ACB"/>
    <w:rsid w:val="001322CF"/>
    <w:rsid w:val="001437A6"/>
    <w:rsid w:val="00195BD6"/>
    <w:rsid w:val="00196CA7"/>
    <w:rsid w:val="001F3BFB"/>
    <w:rsid w:val="00227F56"/>
    <w:rsid w:val="0023347B"/>
    <w:rsid w:val="0025476F"/>
    <w:rsid w:val="0025654D"/>
    <w:rsid w:val="00257679"/>
    <w:rsid w:val="00270519"/>
    <w:rsid w:val="002732D9"/>
    <w:rsid w:val="00295932"/>
    <w:rsid w:val="002B6078"/>
    <w:rsid w:val="002D2DBB"/>
    <w:rsid w:val="002D41D1"/>
    <w:rsid w:val="002E2EA9"/>
    <w:rsid w:val="003111B3"/>
    <w:rsid w:val="003315E0"/>
    <w:rsid w:val="00346335"/>
    <w:rsid w:val="003604E5"/>
    <w:rsid w:val="00381126"/>
    <w:rsid w:val="00384998"/>
    <w:rsid w:val="003A1810"/>
    <w:rsid w:val="003A676C"/>
    <w:rsid w:val="003B2463"/>
    <w:rsid w:val="003B319C"/>
    <w:rsid w:val="003B46ED"/>
    <w:rsid w:val="003B5A6C"/>
    <w:rsid w:val="003F479C"/>
    <w:rsid w:val="00401C0D"/>
    <w:rsid w:val="00425BBC"/>
    <w:rsid w:val="00430D8B"/>
    <w:rsid w:val="004428A6"/>
    <w:rsid w:val="00461011"/>
    <w:rsid w:val="004701AC"/>
    <w:rsid w:val="00476AD2"/>
    <w:rsid w:val="004801F4"/>
    <w:rsid w:val="004A1404"/>
    <w:rsid w:val="004B61F6"/>
    <w:rsid w:val="004B6F8B"/>
    <w:rsid w:val="004D43E7"/>
    <w:rsid w:val="004E5809"/>
    <w:rsid w:val="004F1171"/>
    <w:rsid w:val="004F7660"/>
    <w:rsid w:val="00520BE5"/>
    <w:rsid w:val="005568CE"/>
    <w:rsid w:val="005B681D"/>
    <w:rsid w:val="005C4AB2"/>
    <w:rsid w:val="005D681D"/>
    <w:rsid w:val="005E4814"/>
    <w:rsid w:val="00643883"/>
    <w:rsid w:val="00694E1A"/>
    <w:rsid w:val="006D2404"/>
    <w:rsid w:val="006D7E54"/>
    <w:rsid w:val="006E00D6"/>
    <w:rsid w:val="006F4810"/>
    <w:rsid w:val="006F6B11"/>
    <w:rsid w:val="0071189B"/>
    <w:rsid w:val="00714C5C"/>
    <w:rsid w:val="0075286B"/>
    <w:rsid w:val="00757099"/>
    <w:rsid w:val="007749A6"/>
    <w:rsid w:val="00776F9B"/>
    <w:rsid w:val="00785F57"/>
    <w:rsid w:val="007A3EC5"/>
    <w:rsid w:val="007A4713"/>
    <w:rsid w:val="007A55BD"/>
    <w:rsid w:val="007B47EC"/>
    <w:rsid w:val="007F7D1D"/>
    <w:rsid w:val="00841BB7"/>
    <w:rsid w:val="0084606F"/>
    <w:rsid w:val="0087250C"/>
    <w:rsid w:val="00891675"/>
    <w:rsid w:val="00897F90"/>
    <w:rsid w:val="008C43ED"/>
    <w:rsid w:val="008C7EBE"/>
    <w:rsid w:val="008E6027"/>
    <w:rsid w:val="00902E01"/>
    <w:rsid w:val="009063E3"/>
    <w:rsid w:val="00940A00"/>
    <w:rsid w:val="0094446B"/>
    <w:rsid w:val="00955C79"/>
    <w:rsid w:val="009652A6"/>
    <w:rsid w:val="00970722"/>
    <w:rsid w:val="009B7605"/>
    <w:rsid w:val="009D7536"/>
    <w:rsid w:val="009E7ADD"/>
    <w:rsid w:val="00A15F7F"/>
    <w:rsid w:val="00A52E12"/>
    <w:rsid w:val="00A607DD"/>
    <w:rsid w:val="00A60EA4"/>
    <w:rsid w:val="00A65257"/>
    <w:rsid w:val="00AA3799"/>
    <w:rsid w:val="00AE10F1"/>
    <w:rsid w:val="00AE1210"/>
    <w:rsid w:val="00AE7765"/>
    <w:rsid w:val="00AF328F"/>
    <w:rsid w:val="00B156A1"/>
    <w:rsid w:val="00B27906"/>
    <w:rsid w:val="00B4679C"/>
    <w:rsid w:val="00B64A69"/>
    <w:rsid w:val="00B71D81"/>
    <w:rsid w:val="00B74DD8"/>
    <w:rsid w:val="00B83989"/>
    <w:rsid w:val="00B86763"/>
    <w:rsid w:val="00B92BFF"/>
    <w:rsid w:val="00BA5560"/>
    <w:rsid w:val="00BC1A46"/>
    <w:rsid w:val="00BC6B3D"/>
    <w:rsid w:val="00BE214D"/>
    <w:rsid w:val="00C17C3B"/>
    <w:rsid w:val="00C24CE6"/>
    <w:rsid w:val="00C50896"/>
    <w:rsid w:val="00C509B6"/>
    <w:rsid w:val="00C80263"/>
    <w:rsid w:val="00C97AD4"/>
    <w:rsid w:val="00CA4895"/>
    <w:rsid w:val="00CA5518"/>
    <w:rsid w:val="00CF0E53"/>
    <w:rsid w:val="00D13782"/>
    <w:rsid w:val="00D457F3"/>
    <w:rsid w:val="00D92DAB"/>
    <w:rsid w:val="00D92F3E"/>
    <w:rsid w:val="00DB33EC"/>
    <w:rsid w:val="00E07DEE"/>
    <w:rsid w:val="00E357A9"/>
    <w:rsid w:val="00E43132"/>
    <w:rsid w:val="00E714F0"/>
    <w:rsid w:val="00E844CD"/>
    <w:rsid w:val="00E901EF"/>
    <w:rsid w:val="00EC152F"/>
    <w:rsid w:val="00ED2EEA"/>
    <w:rsid w:val="00EE122E"/>
    <w:rsid w:val="00EF7FDA"/>
    <w:rsid w:val="00F01E95"/>
    <w:rsid w:val="00F06977"/>
    <w:rsid w:val="00F14BBB"/>
    <w:rsid w:val="00F25319"/>
    <w:rsid w:val="00F37316"/>
    <w:rsid w:val="00F5376C"/>
    <w:rsid w:val="00F57059"/>
    <w:rsid w:val="00F70FF6"/>
    <w:rsid w:val="00F9311C"/>
    <w:rsid w:val="00F954BE"/>
    <w:rsid w:val="00FB23C2"/>
    <w:rsid w:val="00FE091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8FF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4633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qFormat/>
    <w:rsid w:val="00346335"/>
    <w:pPr>
      <w:keepNext/>
      <w:pBdr>
        <w:bottom w:val="single" w:sz="12" w:space="1" w:color="FF0000"/>
      </w:pBdr>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qFormat/>
    <w:rsid w:val="00346335"/>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qFormat/>
    <w:rsid w:val="00346335"/>
    <w:pPr>
      <w:keepNext/>
      <w:spacing w:before="240" w:after="60"/>
      <w:outlineLvl w:val="2"/>
    </w:pPr>
    <w:rPr>
      <w:rFonts w:ascii="Cambria" w:eastAsia="Times New Roman" w:hAnsi="Cambria"/>
      <w:bCs/>
      <w:sz w:val="24"/>
      <w:szCs w:val="24"/>
    </w:rPr>
  </w:style>
  <w:style w:type="paragraph" w:styleId="Nadpis4">
    <w:name w:val="heading 4"/>
    <w:basedOn w:val="Normln"/>
    <w:next w:val="Normln"/>
    <w:qFormat/>
    <w:rsid w:val="00346335"/>
    <w:pPr>
      <w:keepNext/>
      <w:numPr>
        <w:ilvl w:val="3"/>
        <w:numId w:val="2"/>
      </w:numPr>
      <w:spacing w:before="240" w:after="60"/>
      <w:outlineLvl w:val="3"/>
    </w:pPr>
    <w:rPr>
      <w:rFonts w:ascii="Cambria" w:eastAsia="Times New Roman" w:hAnsi="Cambria"/>
      <w:bCs/>
      <w:sz w:val="24"/>
      <w:szCs w:val="28"/>
    </w:rPr>
  </w:style>
  <w:style w:type="paragraph" w:styleId="Nadpis6">
    <w:name w:val="heading 6"/>
    <w:basedOn w:val="Normln"/>
    <w:next w:val="Normln"/>
    <w:qFormat/>
    <w:rsid w:val="00346335"/>
    <w:pPr>
      <w:spacing w:before="240" w:after="60"/>
      <w:outlineLvl w:val="5"/>
    </w:pPr>
    <w:rPr>
      <w:rFonts w:eastAsia="Times New Roman"/>
      <w:b/>
      <w:bCs/>
    </w:rPr>
  </w:style>
  <w:style w:type="paragraph" w:styleId="Nadpis7">
    <w:name w:val="heading 7"/>
    <w:basedOn w:val="Normln"/>
    <w:next w:val="Normln"/>
    <w:qFormat/>
    <w:rsid w:val="00346335"/>
    <w:pPr>
      <w:spacing w:before="240" w:after="60"/>
      <w:outlineLvl w:val="6"/>
    </w:pPr>
    <w:rPr>
      <w:rFonts w:eastAsia="Times New Roman"/>
      <w:sz w:val="24"/>
      <w:szCs w:val="24"/>
    </w:rPr>
  </w:style>
  <w:style w:type="paragraph" w:styleId="Nadpis8">
    <w:name w:val="heading 8"/>
    <w:basedOn w:val="Normln"/>
    <w:next w:val="Normln"/>
    <w:qFormat/>
    <w:rsid w:val="00346335"/>
    <w:pPr>
      <w:spacing w:before="240" w:after="60"/>
      <w:outlineLvl w:val="7"/>
    </w:pPr>
    <w:rPr>
      <w:rFonts w:eastAsia="Times New Roman"/>
      <w:i/>
      <w:iCs/>
      <w:sz w:val="24"/>
      <w:szCs w:val="24"/>
    </w:rPr>
  </w:style>
  <w:style w:type="paragraph" w:styleId="Nadpis9">
    <w:name w:val="heading 9"/>
    <w:basedOn w:val="Normln"/>
    <w:next w:val="Normln"/>
    <w:qFormat/>
    <w:rsid w:val="00346335"/>
    <w:pPr>
      <w:spacing w:before="240" w:after="60"/>
      <w:outlineLvl w:val="8"/>
    </w:pPr>
    <w:rPr>
      <w:rFonts w:ascii="Cambria" w:eastAsia="Times New Roman"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346335"/>
    <w:rPr>
      <w:rFonts w:ascii="Cambria" w:hAnsi="Cambria"/>
      <w:b/>
      <w:bCs/>
      <w:kern w:val="32"/>
      <w:sz w:val="32"/>
      <w:szCs w:val="32"/>
      <w:lang w:val="sk-SK" w:eastAsia="en-US" w:bidi="ar-SA"/>
    </w:rPr>
  </w:style>
  <w:style w:type="character" w:customStyle="1" w:styleId="Nadpis2Char">
    <w:name w:val="Nadpis 2 Char"/>
    <w:link w:val="Nadpis2"/>
    <w:rsid w:val="00346335"/>
    <w:rPr>
      <w:rFonts w:ascii="Cambria" w:hAnsi="Cambria"/>
      <w:b/>
      <w:bCs/>
      <w:i/>
      <w:iCs/>
      <w:sz w:val="28"/>
      <w:szCs w:val="28"/>
      <w:lang w:val="sk-SK" w:eastAsia="en-US" w:bidi="ar-SA"/>
    </w:rPr>
  </w:style>
  <w:style w:type="paragraph" w:styleId="Seznamsodrkami">
    <w:name w:val="List Bullet"/>
    <w:basedOn w:val="Zkladntext"/>
    <w:rsid w:val="00346335"/>
    <w:pPr>
      <w:numPr>
        <w:ilvl w:val="1"/>
        <w:numId w:val="4"/>
      </w:numPr>
      <w:tabs>
        <w:tab w:val="clear" w:pos="1440"/>
      </w:tabs>
      <w:spacing w:line="240" w:lineRule="auto"/>
      <w:ind w:left="2880" w:hanging="720"/>
      <w:jc w:val="both"/>
    </w:pPr>
    <w:rPr>
      <w:rFonts w:ascii="Times New Roman" w:eastAsia="Times New Roman" w:hAnsi="Times New Roman"/>
      <w:sz w:val="24"/>
      <w:lang w:eastAsia="cs-CZ"/>
    </w:rPr>
  </w:style>
  <w:style w:type="paragraph" w:styleId="Zkladntext">
    <w:name w:val="Body Text"/>
    <w:basedOn w:val="Normln"/>
    <w:rsid w:val="00346335"/>
    <w:pPr>
      <w:spacing w:after="120"/>
    </w:pPr>
  </w:style>
  <w:style w:type="paragraph" w:styleId="Bezmezer">
    <w:name w:val="No Spacing"/>
    <w:basedOn w:val="Normln"/>
    <w:qFormat/>
    <w:rsid w:val="00346335"/>
    <w:pPr>
      <w:jc w:val="both"/>
    </w:pPr>
    <w:rPr>
      <w:rFonts w:ascii="Cambria" w:hAnsi="Cambria"/>
      <w:sz w:val="24"/>
      <w:szCs w:val="24"/>
    </w:rPr>
  </w:style>
  <w:style w:type="character" w:customStyle="1" w:styleId="tsubjname">
    <w:name w:val="tsubjname"/>
    <w:basedOn w:val="Standardnpsmoodstavce"/>
    <w:rsid w:val="001322CF"/>
  </w:style>
  <w:style w:type="character" w:customStyle="1" w:styleId="clatext">
    <w:name w:val="clatext"/>
    <w:basedOn w:val="Standardnpsmoodstavce"/>
    <w:rsid w:val="006E00D6"/>
  </w:style>
  <w:style w:type="character" w:styleId="Hypertextovodkaz">
    <w:name w:val="Hyperlink"/>
    <w:rsid w:val="006E00D6"/>
    <w:rPr>
      <w:color w:val="0000FF"/>
      <w:u w:val="single"/>
    </w:rPr>
  </w:style>
  <w:style w:type="paragraph" w:customStyle="1" w:styleId="CharCharCharChar1">
    <w:name w:val="Char Char Char Char1"/>
    <w:basedOn w:val="Nadpis1"/>
    <w:rsid w:val="0006506A"/>
    <w:pPr>
      <w:keepNext w:val="0"/>
      <w:pBdr>
        <w:bottom w:val="none" w:sz="0" w:space="0" w:color="auto"/>
      </w:pBdr>
      <w:tabs>
        <w:tab w:val="num" w:pos="0"/>
      </w:tabs>
      <w:spacing w:before="0" w:after="240" w:line="360" w:lineRule="auto"/>
      <w:jc w:val="both"/>
    </w:pPr>
    <w:rPr>
      <w:rFonts w:ascii="Times" w:hAnsi="Times" w:cs="Times"/>
      <w:lang w:eastAsia="cs-CZ"/>
    </w:rPr>
  </w:style>
  <w:style w:type="paragraph" w:styleId="Zhlav">
    <w:name w:val="header"/>
    <w:basedOn w:val="Normln"/>
    <w:link w:val="ZhlavChar"/>
    <w:rsid w:val="00FE091C"/>
    <w:pPr>
      <w:tabs>
        <w:tab w:val="center" w:pos="4536"/>
        <w:tab w:val="right" w:pos="9072"/>
      </w:tabs>
    </w:pPr>
  </w:style>
  <w:style w:type="character" w:customStyle="1" w:styleId="ZhlavChar">
    <w:name w:val="Záhlaví Char"/>
    <w:link w:val="Zhlav"/>
    <w:rsid w:val="00FE091C"/>
    <w:rPr>
      <w:rFonts w:ascii="Calibri" w:eastAsia="Calibri" w:hAnsi="Calibri"/>
      <w:sz w:val="22"/>
      <w:szCs w:val="22"/>
      <w:lang w:val="sk-SK" w:eastAsia="en-US"/>
    </w:rPr>
  </w:style>
  <w:style w:type="paragraph" w:styleId="Zpat">
    <w:name w:val="footer"/>
    <w:basedOn w:val="Normln"/>
    <w:link w:val="ZpatChar"/>
    <w:uiPriority w:val="99"/>
    <w:rsid w:val="00FE091C"/>
    <w:pPr>
      <w:tabs>
        <w:tab w:val="center" w:pos="4536"/>
        <w:tab w:val="right" w:pos="9072"/>
      </w:tabs>
    </w:pPr>
  </w:style>
  <w:style w:type="character" w:customStyle="1" w:styleId="ZpatChar">
    <w:name w:val="Zápatí Char"/>
    <w:link w:val="Zpat"/>
    <w:uiPriority w:val="99"/>
    <w:rsid w:val="00FE091C"/>
    <w:rPr>
      <w:rFonts w:ascii="Calibri" w:eastAsia="Calibri" w:hAnsi="Calibri"/>
      <w:sz w:val="22"/>
      <w:szCs w:val="22"/>
      <w:lang w:val="sk-SK" w:eastAsia="en-US"/>
    </w:rPr>
  </w:style>
  <w:style w:type="character" w:styleId="Odkaznakoment">
    <w:name w:val="annotation reference"/>
    <w:basedOn w:val="Standardnpsmoodstavce"/>
    <w:semiHidden/>
    <w:unhideWhenUsed/>
    <w:rsid w:val="000765A5"/>
    <w:rPr>
      <w:sz w:val="16"/>
      <w:szCs w:val="16"/>
    </w:rPr>
  </w:style>
  <w:style w:type="paragraph" w:styleId="Textkomente">
    <w:name w:val="annotation text"/>
    <w:basedOn w:val="Normln"/>
    <w:link w:val="TextkomenteChar"/>
    <w:semiHidden/>
    <w:unhideWhenUsed/>
    <w:rsid w:val="000765A5"/>
    <w:pPr>
      <w:spacing w:line="240" w:lineRule="auto"/>
    </w:pPr>
    <w:rPr>
      <w:sz w:val="20"/>
      <w:szCs w:val="20"/>
    </w:rPr>
  </w:style>
  <w:style w:type="character" w:customStyle="1" w:styleId="TextkomenteChar">
    <w:name w:val="Text komentáře Char"/>
    <w:basedOn w:val="Standardnpsmoodstavce"/>
    <w:link w:val="Textkomente"/>
    <w:semiHidden/>
    <w:rsid w:val="000765A5"/>
    <w:rPr>
      <w:rFonts w:ascii="Calibri" w:eastAsia="Calibri" w:hAnsi="Calibri"/>
      <w:lang w:val="sk-SK" w:eastAsia="en-US"/>
    </w:rPr>
  </w:style>
  <w:style w:type="paragraph" w:styleId="Pedmtkomente">
    <w:name w:val="annotation subject"/>
    <w:basedOn w:val="Textkomente"/>
    <w:next w:val="Textkomente"/>
    <w:link w:val="PedmtkomenteChar"/>
    <w:semiHidden/>
    <w:unhideWhenUsed/>
    <w:rsid w:val="000765A5"/>
    <w:rPr>
      <w:b/>
      <w:bCs/>
    </w:rPr>
  </w:style>
  <w:style w:type="character" w:customStyle="1" w:styleId="PedmtkomenteChar">
    <w:name w:val="Předmět komentáře Char"/>
    <w:basedOn w:val="TextkomenteChar"/>
    <w:link w:val="Pedmtkomente"/>
    <w:semiHidden/>
    <w:rsid w:val="000765A5"/>
    <w:rPr>
      <w:rFonts w:ascii="Calibri" w:eastAsia="Calibri" w:hAnsi="Calibri"/>
      <w:b/>
      <w:bCs/>
      <w:lang w:val="sk-SK" w:eastAsia="en-US"/>
    </w:rPr>
  </w:style>
  <w:style w:type="paragraph" w:styleId="Textbubliny">
    <w:name w:val="Balloon Text"/>
    <w:basedOn w:val="Normln"/>
    <w:link w:val="TextbublinyChar"/>
    <w:rsid w:val="000765A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rsid w:val="000765A5"/>
    <w:rPr>
      <w:rFonts w:ascii="Segoe UI" w:eastAsia="Calibri" w:hAnsi="Segoe UI" w:cs="Segoe UI"/>
      <w:sz w:val="18"/>
      <w:szCs w:val="18"/>
      <w:lang w:val="sk-SK"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4633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qFormat/>
    <w:rsid w:val="00346335"/>
    <w:pPr>
      <w:keepNext/>
      <w:pBdr>
        <w:bottom w:val="single" w:sz="12" w:space="1" w:color="FF0000"/>
      </w:pBdr>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qFormat/>
    <w:rsid w:val="00346335"/>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qFormat/>
    <w:rsid w:val="00346335"/>
    <w:pPr>
      <w:keepNext/>
      <w:spacing w:before="240" w:after="60"/>
      <w:outlineLvl w:val="2"/>
    </w:pPr>
    <w:rPr>
      <w:rFonts w:ascii="Cambria" w:eastAsia="Times New Roman" w:hAnsi="Cambria"/>
      <w:bCs/>
      <w:sz w:val="24"/>
      <w:szCs w:val="24"/>
    </w:rPr>
  </w:style>
  <w:style w:type="paragraph" w:styleId="Nadpis4">
    <w:name w:val="heading 4"/>
    <w:basedOn w:val="Normln"/>
    <w:next w:val="Normln"/>
    <w:qFormat/>
    <w:rsid w:val="00346335"/>
    <w:pPr>
      <w:keepNext/>
      <w:numPr>
        <w:ilvl w:val="3"/>
        <w:numId w:val="2"/>
      </w:numPr>
      <w:spacing w:before="240" w:after="60"/>
      <w:outlineLvl w:val="3"/>
    </w:pPr>
    <w:rPr>
      <w:rFonts w:ascii="Cambria" w:eastAsia="Times New Roman" w:hAnsi="Cambria"/>
      <w:bCs/>
      <w:sz w:val="24"/>
      <w:szCs w:val="28"/>
    </w:rPr>
  </w:style>
  <w:style w:type="paragraph" w:styleId="Nadpis6">
    <w:name w:val="heading 6"/>
    <w:basedOn w:val="Normln"/>
    <w:next w:val="Normln"/>
    <w:qFormat/>
    <w:rsid w:val="00346335"/>
    <w:pPr>
      <w:spacing w:before="240" w:after="60"/>
      <w:outlineLvl w:val="5"/>
    </w:pPr>
    <w:rPr>
      <w:rFonts w:eastAsia="Times New Roman"/>
      <w:b/>
      <w:bCs/>
    </w:rPr>
  </w:style>
  <w:style w:type="paragraph" w:styleId="Nadpis7">
    <w:name w:val="heading 7"/>
    <w:basedOn w:val="Normln"/>
    <w:next w:val="Normln"/>
    <w:qFormat/>
    <w:rsid w:val="00346335"/>
    <w:pPr>
      <w:spacing w:before="240" w:after="60"/>
      <w:outlineLvl w:val="6"/>
    </w:pPr>
    <w:rPr>
      <w:rFonts w:eastAsia="Times New Roman"/>
      <w:sz w:val="24"/>
      <w:szCs w:val="24"/>
    </w:rPr>
  </w:style>
  <w:style w:type="paragraph" w:styleId="Nadpis8">
    <w:name w:val="heading 8"/>
    <w:basedOn w:val="Normln"/>
    <w:next w:val="Normln"/>
    <w:qFormat/>
    <w:rsid w:val="00346335"/>
    <w:pPr>
      <w:spacing w:before="240" w:after="60"/>
      <w:outlineLvl w:val="7"/>
    </w:pPr>
    <w:rPr>
      <w:rFonts w:eastAsia="Times New Roman"/>
      <w:i/>
      <w:iCs/>
      <w:sz w:val="24"/>
      <w:szCs w:val="24"/>
    </w:rPr>
  </w:style>
  <w:style w:type="paragraph" w:styleId="Nadpis9">
    <w:name w:val="heading 9"/>
    <w:basedOn w:val="Normln"/>
    <w:next w:val="Normln"/>
    <w:qFormat/>
    <w:rsid w:val="00346335"/>
    <w:pPr>
      <w:spacing w:before="240" w:after="60"/>
      <w:outlineLvl w:val="8"/>
    </w:pPr>
    <w:rPr>
      <w:rFonts w:ascii="Cambria" w:eastAsia="Times New Roman"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346335"/>
    <w:rPr>
      <w:rFonts w:ascii="Cambria" w:hAnsi="Cambria"/>
      <w:b/>
      <w:bCs/>
      <w:kern w:val="32"/>
      <w:sz w:val="32"/>
      <w:szCs w:val="32"/>
      <w:lang w:val="sk-SK" w:eastAsia="en-US" w:bidi="ar-SA"/>
    </w:rPr>
  </w:style>
  <w:style w:type="character" w:customStyle="1" w:styleId="Nadpis2Char">
    <w:name w:val="Nadpis 2 Char"/>
    <w:link w:val="Nadpis2"/>
    <w:rsid w:val="00346335"/>
    <w:rPr>
      <w:rFonts w:ascii="Cambria" w:hAnsi="Cambria"/>
      <w:b/>
      <w:bCs/>
      <w:i/>
      <w:iCs/>
      <w:sz w:val="28"/>
      <w:szCs w:val="28"/>
      <w:lang w:val="sk-SK" w:eastAsia="en-US" w:bidi="ar-SA"/>
    </w:rPr>
  </w:style>
  <w:style w:type="paragraph" w:styleId="Seznamsodrkami">
    <w:name w:val="List Bullet"/>
    <w:basedOn w:val="Zkladntext"/>
    <w:rsid w:val="00346335"/>
    <w:pPr>
      <w:numPr>
        <w:ilvl w:val="1"/>
        <w:numId w:val="4"/>
      </w:numPr>
      <w:tabs>
        <w:tab w:val="clear" w:pos="1440"/>
      </w:tabs>
      <w:spacing w:line="240" w:lineRule="auto"/>
      <w:ind w:left="2880" w:hanging="720"/>
      <w:jc w:val="both"/>
    </w:pPr>
    <w:rPr>
      <w:rFonts w:ascii="Times New Roman" w:eastAsia="Times New Roman" w:hAnsi="Times New Roman"/>
      <w:sz w:val="24"/>
      <w:lang w:eastAsia="cs-CZ"/>
    </w:rPr>
  </w:style>
  <w:style w:type="paragraph" w:styleId="Zkladntext">
    <w:name w:val="Body Text"/>
    <w:basedOn w:val="Normln"/>
    <w:rsid w:val="00346335"/>
    <w:pPr>
      <w:spacing w:after="120"/>
    </w:pPr>
  </w:style>
  <w:style w:type="paragraph" w:styleId="Bezmezer">
    <w:name w:val="No Spacing"/>
    <w:basedOn w:val="Normln"/>
    <w:qFormat/>
    <w:rsid w:val="00346335"/>
    <w:pPr>
      <w:jc w:val="both"/>
    </w:pPr>
    <w:rPr>
      <w:rFonts w:ascii="Cambria" w:hAnsi="Cambria"/>
      <w:sz w:val="24"/>
      <w:szCs w:val="24"/>
    </w:rPr>
  </w:style>
  <w:style w:type="character" w:customStyle="1" w:styleId="tsubjname">
    <w:name w:val="tsubjname"/>
    <w:basedOn w:val="Standardnpsmoodstavce"/>
    <w:rsid w:val="001322CF"/>
  </w:style>
  <w:style w:type="character" w:customStyle="1" w:styleId="clatext">
    <w:name w:val="clatext"/>
    <w:basedOn w:val="Standardnpsmoodstavce"/>
    <w:rsid w:val="006E00D6"/>
  </w:style>
  <w:style w:type="character" w:styleId="Hypertextovodkaz">
    <w:name w:val="Hyperlink"/>
    <w:rsid w:val="006E00D6"/>
    <w:rPr>
      <w:color w:val="0000FF"/>
      <w:u w:val="single"/>
    </w:rPr>
  </w:style>
  <w:style w:type="paragraph" w:customStyle="1" w:styleId="CharCharCharChar1">
    <w:name w:val="Char Char Char Char1"/>
    <w:basedOn w:val="Nadpis1"/>
    <w:rsid w:val="0006506A"/>
    <w:pPr>
      <w:keepNext w:val="0"/>
      <w:pBdr>
        <w:bottom w:val="none" w:sz="0" w:space="0" w:color="auto"/>
      </w:pBdr>
      <w:tabs>
        <w:tab w:val="num" w:pos="0"/>
      </w:tabs>
      <w:spacing w:before="0" w:after="240" w:line="360" w:lineRule="auto"/>
      <w:jc w:val="both"/>
    </w:pPr>
    <w:rPr>
      <w:rFonts w:ascii="Times" w:hAnsi="Times" w:cs="Times"/>
      <w:lang w:eastAsia="cs-CZ"/>
    </w:rPr>
  </w:style>
  <w:style w:type="paragraph" w:styleId="Zhlav">
    <w:name w:val="header"/>
    <w:basedOn w:val="Normln"/>
    <w:link w:val="ZhlavChar"/>
    <w:rsid w:val="00FE091C"/>
    <w:pPr>
      <w:tabs>
        <w:tab w:val="center" w:pos="4536"/>
        <w:tab w:val="right" w:pos="9072"/>
      </w:tabs>
    </w:pPr>
  </w:style>
  <w:style w:type="character" w:customStyle="1" w:styleId="ZhlavChar">
    <w:name w:val="Záhlaví Char"/>
    <w:link w:val="Zhlav"/>
    <w:rsid w:val="00FE091C"/>
    <w:rPr>
      <w:rFonts w:ascii="Calibri" w:eastAsia="Calibri" w:hAnsi="Calibri"/>
      <w:sz w:val="22"/>
      <w:szCs w:val="22"/>
      <w:lang w:val="sk-SK" w:eastAsia="en-US"/>
    </w:rPr>
  </w:style>
  <w:style w:type="paragraph" w:styleId="Zpat">
    <w:name w:val="footer"/>
    <w:basedOn w:val="Normln"/>
    <w:link w:val="ZpatChar"/>
    <w:uiPriority w:val="99"/>
    <w:rsid w:val="00FE091C"/>
    <w:pPr>
      <w:tabs>
        <w:tab w:val="center" w:pos="4536"/>
        <w:tab w:val="right" w:pos="9072"/>
      </w:tabs>
    </w:pPr>
  </w:style>
  <w:style w:type="character" w:customStyle="1" w:styleId="ZpatChar">
    <w:name w:val="Zápatí Char"/>
    <w:link w:val="Zpat"/>
    <w:uiPriority w:val="99"/>
    <w:rsid w:val="00FE091C"/>
    <w:rPr>
      <w:rFonts w:ascii="Calibri" w:eastAsia="Calibri" w:hAnsi="Calibri"/>
      <w:sz w:val="22"/>
      <w:szCs w:val="22"/>
      <w:lang w:val="sk-SK" w:eastAsia="en-US"/>
    </w:rPr>
  </w:style>
  <w:style w:type="character" w:styleId="Odkaznakoment">
    <w:name w:val="annotation reference"/>
    <w:basedOn w:val="Standardnpsmoodstavce"/>
    <w:semiHidden/>
    <w:unhideWhenUsed/>
    <w:rsid w:val="000765A5"/>
    <w:rPr>
      <w:sz w:val="16"/>
      <w:szCs w:val="16"/>
    </w:rPr>
  </w:style>
  <w:style w:type="paragraph" w:styleId="Textkomente">
    <w:name w:val="annotation text"/>
    <w:basedOn w:val="Normln"/>
    <w:link w:val="TextkomenteChar"/>
    <w:semiHidden/>
    <w:unhideWhenUsed/>
    <w:rsid w:val="000765A5"/>
    <w:pPr>
      <w:spacing w:line="240" w:lineRule="auto"/>
    </w:pPr>
    <w:rPr>
      <w:sz w:val="20"/>
      <w:szCs w:val="20"/>
    </w:rPr>
  </w:style>
  <w:style w:type="character" w:customStyle="1" w:styleId="TextkomenteChar">
    <w:name w:val="Text komentáře Char"/>
    <w:basedOn w:val="Standardnpsmoodstavce"/>
    <w:link w:val="Textkomente"/>
    <w:semiHidden/>
    <w:rsid w:val="000765A5"/>
    <w:rPr>
      <w:rFonts w:ascii="Calibri" w:eastAsia="Calibri" w:hAnsi="Calibri"/>
      <w:lang w:val="sk-SK" w:eastAsia="en-US"/>
    </w:rPr>
  </w:style>
  <w:style w:type="paragraph" w:styleId="Pedmtkomente">
    <w:name w:val="annotation subject"/>
    <w:basedOn w:val="Textkomente"/>
    <w:next w:val="Textkomente"/>
    <w:link w:val="PedmtkomenteChar"/>
    <w:semiHidden/>
    <w:unhideWhenUsed/>
    <w:rsid w:val="000765A5"/>
    <w:rPr>
      <w:b/>
      <w:bCs/>
    </w:rPr>
  </w:style>
  <w:style w:type="character" w:customStyle="1" w:styleId="PedmtkomenteChar">
    <w:name w:val="Předmět komentáře Char"/>
    <w:basedOn w:val="TextkomenteChar"/>
    <w:link w:val="Pedmtkomente"/>
    <w:semiHidden/>
    <w:rsid w:val="000765A5"/>
    <w:rPr>
      <w:rFonts w:ascii="Calibri" w:eastAsia="Calibri" w:hAnsi="Calibri"/>
      <w:b/>
      <w:bCs/>
      <w:lang w:val="sk-SK" w:eastAsia="en-US"/>
    </w:rPr>
  </w:style>
  <w:style w:type="paragraph" w:styleId="Textbubliny">
    <w:name w:val="Balloon Text"/>
    <w:basedOn w:val="Normln"/>
    <w:link w:val="TextbublinyChar"/>
    <w:rsid w:val="000765A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rsid w:val="000765A5"/>
    <w:rPr>
      <w:rFonts w:ascii="Segoe UI" w:eastAsia="Calibri" w:hAnsi="Segoe UI" w:cs="Segoe UI"/>
      <w:sz w:val="18"/>
      <w:szCs w:val="18"/>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sekretariat@oupslomena.cz" TargetMode="Externa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444CF8-C095-4A78-B1EE-E5A3FC3B1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9</Pages>
  <Words>2179</Words>
  <Characters>12919</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 </vt:lpstr>
    </vt:vector>
  </TitlesOfParts>
  <Company>RPA, s.r.o.</Company>
  <LinksUpToDate>false</LinksUpToDate>
  <CharactersWithSpaces>15068</CharactersWithSpaces>
  <SharedDoc>false</SharedDoc>
  <HLinks>
    <vt:vector size="6" baseType="variant">
      <vt:variant>
        <vt:i4>1703970</vt:i4>
      </vt:variant>
      <vt:variant>
        <vt:i4>0</vt:i4>
      </vt:variant>
      <vt:variant>
        <vt:i4>0</vt:i4>
      </vt:variant>
      <vt:variant>
        <vt:i4>5</vt:i4>
      </vt:variant>
      <vt:variant>
        <vt:lpwstr>mailto:oupslom@iol.cz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RBudzák</dc:creator>
  <cp:lastModifiedBy>rpa</cp:lastModifiedBy>
  <cp:revision>12</cp:revision>
  <cp:lastPrinted>2018-03-01T10:58:00Z</cp:lastPrinted>
  <dcterms:created xsi:type="dcterms:W3CDTF">2018-05-07T15:50:00Z</dcterms:created>
  <dcterms:modified xsi:type="dcterms:W3CDTF">2018-05-07T16:48:00Z</dcterms:modified>
</cp:coreProperties>
</file>